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E46EE" w:rsidRDefault="006E46EE" w:rsidP="006E46EE">
      <w:pPr>
        <w:widowControl w:val="0"/>
        <w:jc w:val="center"/>
        <w:rPr>
          <w:rFonts w:ascii="GHEA Grapalat" w:hAnsi="GHEA Grapalat"/>
          <w:sz w:val="20"/>
          <w:szCs w:val="20"/>
        </w:rPr>
      </w:pPr>
      <w:r w:rsidRPr="00002684">
        <w:rPr>
          <w:rFonts w:ascii="GHEA Grapalat" w:hAnsi="GHEA Grapalat"/>
          <w:sz w:val="20"/>
          <w:szCs w:val="20"/>
        </w:rPr>
        <w:t xml:space="preserve">О ЗАПРОСЕ КОТИРОВОЧНЫХ ЦЕН </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3F3D6E">
        <w:rPr>
          <w:rFonts w:ascii="GHEA Grapalat" w:hAnsi="GHEA Grapalat"/>
          <w:i w:val="0"/>
          <w:sz w:val="24"/>
          <w:szCs w:val="24"/>
          <w:lang w:val="hy-AM"/>
        </w:rPr>
        <w:t>1</w:t>
      </w:r>
      <w:r w:rsidR="00C91CE5">
        <w:rPr>
          <w:rFonts w:ascii="GHEA Grapalat" w:hAnsi="GHEA Grapalat"/>
          <w:i w:val="0"/>
          <w:sz w:val="24"/>
          <w:szCs w:val="24"/>
          <w:lang w:val="hy-AM"/>
        </w:rPr>
        <w:t>1</w:t>
      </w:r>
      <w:r w:rsidRPr="009044F1">
        <w:rPr>
          <w:rFonts w:ascii="GHEA Grapalat" w:hAnsi="GHEA Grapalat"/>
          <w:i w:val="0"/>
          <w:sz w:val="24"/>
          <w:szCs w:val="24"/>
        </w:rPr>
        <w:t>" "</w:t>
      </w:r>
      <w:r w:rsidR="003F3D6E">
        <w:rPr>
          <w:rFonts w:ascii="GHEA Grapalat" w:hAnsi="GHEA Grapalat"/>
          <w:i w:val="0"/>
          <w:sz w:val="24"/>
          <w:szCs w:val="24"/>
        </w:rPr>
        <w:t>июл</w:t>
      </w:r>
      <w:r w:rsidR="002305C1">
        <w:rPr>
          <w:rFonts w:ascii="GHEA Grapalat" w:hAnsi="GHEA Grapalat"/>
          <w:i w:val="0"/>
          <w:sz w:val="24"/>
          <w:szCs w:val="24"/>
        </w:rPr>
        <w:t>я</w:t>
      </w:r>
      <w:r w:rsidRPr="009044F1">
        <w:rPr>
          <w:rFonts w:ascii="GHEA Grapalat" w:hAnsi="GHEA Grapalat"/>
          <w:i w:val="0"/>
          <w:sz w:val="24"/>
          <w:szCs w:val="24"/>
        </w:rPr>
        <w:t>" 20</w:t>
      </w:r>
      <w:r w:rsidR="006E46EE">
        <w:rPr>
          <w:rFonts w:ascii="GHEA Grapalat" w:hAnsi="GHEA Grapalat"/>
          <w:i w:val="0"/>
          <w:sz w:val="24"/>
          <w:szCs w:val="24"/>
        </w:rPr>
        <w:t>2</w:t>
      </w:r>
      <w:r w:rsidR="00973105">
        <w:rPr>
          <w:rFonts w:ascii="GHEA Grapalat" w:hAnsi="GHEA Grapalat"/>
          <w:i w:val="0"/>
          <w:sz w:val="24"/>
          <w:szCs w:val="24"/>
        </w:rPr>
        <w:t>3</w:t>
      </w:r>
      <w:r w:rsidR="00AA7117">
        <w:rPr>
          <w:rFonts w:ascii="GHEA Grapalat" w:hAnsi="GHEA Grapalat"/>
          <w:i w:val="0"/>
          <w:sz w:val="24"/>
          <w:szCs w:val="24"/>
        </w:rPr>
        <w:t xml:space="preserve"> </w:t>
      </w:r>
      <w:r w:rsidRPr="009044F1">
        <w:rPr>
          <w:rFonts w:ascii="GHEA Grapalat" w:hAnsi="GHEA Grapalat"/>
          <w:i w:val="0"/>
          <w:sz w:val="24"/>
          <w:szCs w:val="24"/>
        </w:rPr>
        <w:t>года</w:t>
      </w:r>
      <w:r w:rsidR="006E46EE">
        <w:rPr>
          <w:rFonts w:ascii="GHEA Grapalat" w:hAnsi="GHEA Grapalat"/>
          <w:i w:val="0"/>
          <w:sz w:val="24"/>
          <w:szCs w:val="24"/>
        </w:rPr>
        <w:t xml:space="preserve"> </w:t>
      </w:r>
      <w:r w:rsidR="006E46EE" w:rsidRPr="009044F1">
        <w:rPr>
          <w:rFonts w:ascii="GHEA Grapalat" w:hAnsi="GHEA Grapalat"/>
          <w:i w:val="0"/>
          <w:sz w:val="24"/>
          <w:szCs w:val="24"/>
        </w:rPr>
        <w:t>номер</w:t>
      </w:r>
      <w:r w:rsidRPr="009044F1">
        <w:rPr>
          <w:rFonts w:ascii="GHEA Grapalat" w:hAnsi="GHEA Grapalat"/>
          <w:i w:val="0"/>
          <w:sz w:val="24"/>
          <w:szCs w:val="24"/>
        </w:rPr>
        <w:t xml:space="preserve"> "</w:t>
      </w:r>
      <w:r w:rsidR="006E46EE">
        <w:rPr>
          <w:rFonts w:ascii="GHEA Grapalat" w:hAnsi="GHEA Grapalat"/>
          <w:i w:val="0"/>
          <w:sz w:val="24"/>
          <w:szCs w:val="24"/>
        </w:rPr>
        <w:t>1</w:t>
      </w:r>
      <w:r w:rsidRPr="009044F1">
        <w:rPr>
          <w:rFonts w:ascii="GHEA Grapalat" w:hAnsi="GHEA Grapalat"/>
          <w:i w:val="0"/>
          <w:sz w:val="24"/>
          <w:szCs w:val="24"/>
        </w:rPr>
        <w:t xml:space="preserve">" </w:t>
      </w:r>
    </w:p>
    <w:p w:rsidR="0091042F" w:rsidRPr="009044F1" w:rsidRDefault="0006703E" w:rsidP="006E46EE">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E46EE" w:rsidRPr="006E46EE">
        <w:rPr>
          <w:rFonts w:ascii="GHEA Grapalat" w:hAnsi="GHEA Grapalat"/>
          <w:i w:val="0"/>
          <w:sz w:val="24"/>
          <w:szCs w:val="24"/>
        </w:rPr>
        <w:t>ԳՀԱՊՁԲ-2023/</w:t>
      </w:r>
      <w:r w:rsidR="00973105">
        <w:rPr>
          <w:rFonts w:ascii="GHEA Grapalat" w:hAnsi="GHEA Grapalat"/>
          <w:i w:val="0"/>
          <w:sz w:val="24"/>
          <w:szCs w:val="24"/>
        </w:rPr>
        <w:t>1</w:t>
      </w:r>
      <w:r w:rsidR="00602490" w:rsidRPr="00235464">
        <w:rPr>
          <w:rFonts w:ascii="GHEA Grapalat" w:hAnsi="GHEA Grapalat"/>
          <w:i w:val="0"/>
          <w:sz w:val="24"/>
          <w:szCs w:val="24"/>
        </w:rPr>
        <w:t>5</w:t>
      </w:r>
      <w:r w:rsidR="006E46EE" w:rsidRPr="006E46EE">
        <w:rPr>
          <w:rFonts w:ascii="GHEA Grapalat" w:hAnsi="GHEA Grapalat"/>
          <w:i w:val="0"/>
          <w:sz w:val="24"/>
          <w:szCs w:val="24"/>
        </w:rPr>
        <w:t>-</w:t>
      </w:r>
      <w:r w:rsidR="003F3D6E">
        <w:rPr>
          <w:rFonts w:ascii="GHEA Grapalat" w:hAnsi="GHEA Grapalat"/>
          <w:i w:val="0"/>
          <w:sz w:val="24"/>
          <w:szCs w:val="24"/>
        </w:rPr>
        <w:t>6</w:t>
      </w:r>
      <w:r w:rsidR="006E46EE" w:rsidRPr="006E46EE">
        <w:rPr>
          <w:rFonts w:ascii="GHEA Grapalat" w:hAnsi="GHEA Grapalat"/>
          <w:i w:val="0"/>
          <w:sz w:val="24"/>
          <w:szCs w:val="24"/>
        </w:rPr>
        <w:t>-ԴԲԳԳԿ</w:t>
      </w:r>
    </w:p>
    <w:p w:rsidR="006E46EE" w:rsidRPr="00A24088" w:rsidRDefault="006E46EE" w:rsidP="006E46EE">
      <w:pPr>
        <w:pStyle w:val="a3"/>
        <w:widowControl w:val="0"/>
        <w:spacing w:line="240" w:lineRule="auto"/>
        <w:ind w:firstLine="567"/>
        <w:rPr>
          <w:rFonts w:ascii="GHEA Grapalat" w:hAnsi="GHEA Grapalat"/>
          <w:i w:val="0"/>
          <w:spacing w:val="6"/>
          <w:sz w:val="22"/>
          <w:szCs w:val="22"/>
        </w:rPr>
      </w:pPr>
      <w:r w:rsidRPr="00A24088">
        <w:rPr>
          <w:rFonts w:ascii="GHEA Grapalat" w:hAnsi="GHEA Grapalat"/>
          <w:i w:val="0"/>
          <w:spacing w:val="6"/>
          <w:sz w:val="22"/>
          <w:szCs w:val="22"/>
        </w:rPr>
        <w:t xml:space="preserve">Заказчик, </w:t>
      </w:r>
      <w:bookmarkStart w:id="0" w:name="_Hlk495401547"/>
      <w:r w:rsidRPr="00A24088">
        <w:rPr>
          <w:rFonts w:ascii="GHEA Grapalat" w:hAnsi="GHEA Grapalat"/>
          <w:b/>
          <w:i w:val="0"/>
          <w:spacing w:val="6"/>
          <w:sz w:val="22"/>
          <w:szCs w:val="22"/>
        </w:rPr>
        <w:t>ГНКО “Научного-практический центр судебной медицины”</w:t>
      </w:r>
      <w:bookmarkEnd w:id="0"/>
      <w:r w:rsidRPr="00A24088">
        <w:rPr>
          <w:rFonts w:ascii="GHEA Grapalat" w:hAnsi="GHEA Grapalat"/>
          <w:b/>
          <w:i w:val="0"/>
          <w:spacing w:val="6"/>
          <w:sz w:val="22"/>
          <w:szCs w:val="22"/>
        </w:rPr>
        <w:t xml:space="preserve"> при </w:t>
      </w:r>
      <w:proofErr w:type="spellStart"/>
      <w:r w:rsidRPr="00A24088">
        <w:rPr>
          <w:rFonts w:ascii="GHEA Grapalat" w:hAnsi="GHEA Grapalat"/>
          <w:b/>
          <w:i w:val="0"/>
          <w:spacing w:val="6"/>
          <w:sz w:val="22"/>
          <w:szCs w:val="22"/>
        </w:rPr>
        <w:t>Министерсве</w:t>
      </w:r>
      <w:proofErr w:type="spellEnd"/>
      <w:r w:rsidRPr="00A24088">
        <w:rPr>
          <w:rFonts w:ascii="GHEA Grapalat" w:hAnsi="GHEA Grapalat"/>
          <w:b/>
          <w:i w:val="0"/>
          <w:spacing w:val="6"/>
          <w:sz w:val="22"/>
          <w:szCs w:val="22"/>
        </w:rPr>
        <w:t xml:space="preserve"> </w:t>
      </w:r>
      <w:proofErr w:type="spellStart"/>
      <w:r w:rsidRPr="00A24088">
        <w:rPr>
          <w:rFonts w:ascii="GHEA Grapalat" w:hAnsi="GHEA Grapalat"/>
          <w:b/>
          <w:i w:val="0"/>
          <w:spacing w:val="6"/>
          <w:sz w:val="22"/>
          <w:szCs w:val="22"/>
        </w:rPr>
        <w:t>Здравохранения</w:t>
      </w:r>
      <w:proofErr w:type="spellEnd"/>
      <w:r w:rsidRPr="00A24088">
        <w:rPr>
          <w:rFonts w:ascii="GHEA Grapalat" w:hAnsi="GHEA Grapalat"/>
          <w:b/>
          <w:i w:val="0"/>
          <w:spacing w:val="6"/>
          <w:sz w:val="22"/>
          <w:szCs w:val="22"/>
        </w:rPr>
        <w:t xml:space="preserve"> РА</w:t>
      </w:r>
      <w:r w:rsidRPr="00A24088">
        <w:rPr>
          <w:rFonts w:ascii="GHEA Grapalat" w:hAnsi="GHEA Grapalat"/>
          <w:i w:val="0"/>
          <w:spacing w:val="6"/>
          <w:sz w:val="22"/>
          <w:szCs w:val="22"/>
        </w:rPr>
        <w:t xml:space="preserve">, который находится по адресу </w:t>
      </w:r>
      <w:proofErr w:type="spellStart"/>
      <w:r w:rsidRPr="00A24088">
        <w:rPr>
          <w:rFonts w:ascii="GHEA Grapalat" w:hAnsi="GHEA Grapalat"/>
          <w:b/>
          <w:i w:val="0"/>
          <w:spacing w:val="6"/>
          <w:sz w:val="22"/>
          <w:szCs w:val="22"/>
        </w:rPr>
        <w:t>г.Ереван</w:t>
      </w:r>
      <w:proofErr w:type="spellEnd"/>
      <w:r w:rsidRPr="00A24088">
        <w:rPr>
          <w:rFonts w:ascii="GHEA Grapalat" w:hAnsi="GHEA Grapalat"/>
          <w:b/>
          <w:i w:val="0"/>
          <w:spacing w:val="6"/>
          <w:sz w:val="22"/>
          <w:szCs w:val="22"/>
        </w:rPr>
        <w:t xml:space="preserve">, </w:t>
      </w:r>
      <w:proofErr w:type="spellStart"/>
      <w:r w:rsidRPr="00A24088">
        <w:rPr>
          <w:rFonts w:ascii="GHEA Grapalat" w:hAnsi="GHEA Grapalat"/>
          <w:b/>
          <w:i w:val="0"/>
          <w:spacing w:val="6"/>
          <w:sz w:val="22"/>
          <w:szCs w:val="22"/>
        </w:rPr>
        <w:t>ул.Гераци</w:t>
      </w:r>
      <w:proofErr w:type="spellEnd"/>
      <w:r w:rsidRPr="00A24088">
        <w:rPr>
          <w:rFonts w:ascii="GHEA Grapalat" w:hAnsi="GHEA Grapalat"/>
          <w:b/>
          <w:i w:val="0"/>
          <w:spacing w:val="6"/>
          <w:sz w:val="22"/>
          <w:szCs w:val="22"/>
        </w:rPr>
        <w:t xml:space="preserve"> 5/1</w:t>
      </w:r>
      <w:r w:rsidRPr="00A24088">
        <w:rPr>
          <w:rFonts w:ascii="GHEA Grapalat" w:hAnsi="GHEA Grapalat"/>
          <w:i w:val="0"/>
          <w:spacing w:val="6"/>
          <w:sz w:val="22"/>
          <w:szCs w:val="22"/>
        </w:rPr>
        <w:t>, объявляет процедуру запроса цен, который проводится одним этапом.</w:t>
      </w:r>
    </w:p>
    <w:p w:rsidR="00782D60" w:rsidRPr="00A24088" w:rsidRDefault="00A20B69" w:rsidP="006E46EE">
      <w:pPr>
        <w:pStyle w:val="a3"/>
        <w:widowControl w:val="0"/>
        <w:spacing w:line="240" w:lineRule="auto"/>
        <w:ind w:firstLine="567"/>
        <w:rPr>
          <w:rFonts w:ascii="GHEA Grapalat" w:hAnsi="GHEA Grapalat"/>
          <w:i w:val="0"/>
          <w:spacing w:val="6"/>
          <w:sz w:val="22"/>
          <w:szCs w:val="22"/>
        </w:rPr>
      </w:pPr>
      <w:r w:rsidRPr="00A24088">
        <w:rPr>
          <w:rFonts w:ascii="GHEA Grapalat" w:hAnsi="GHEA Grapalat"/>
          <w:i w:val="0"/>
          <w:spacing w:val="6"/>
          <w:sz w:val="22"/>
          <w:szCs w:val="22"/>
        </w:rPr>
        <w:t xml:space="preserve">Участнику, отобранному по итогам </w:t>
      </w:r>
      <w:r w:rsidR="0041023E" w:rsidRPr="00A24088">
        <w:rPr>
          <w:rFonts w:ascii="GHEA Grapalat" w:hAnsi="GHEA Grapalat"/>
          <w:i w:val="0"/>
          <w:spacing w:val="6"/>
          <w:sz w:val="22"/>
          <w:szCs w:val="22"/>
        </w:rPr>
        <w:t>настоящей процедуры</w:t>
      </w:r>
      <w:r w:rsidRPr="00A24088">
        <w:rPr>
          <w:rFonts w:ascii="GHEA Grapalat" w:hAnsi="GHEA Grapalat"/>
          <w:i w:val="0"/>
          <w:spacing w:val="6"/>
          <w:sz w:val="22"/>
          <w:szCs w:val="22"/>
        </w:rPr>
        <w:t>, в</w:t>
      </w:r>
      <w:r w:rsidR="00782D60" w:rsidRPr="00A24088">
        <w:rPr>
          <w:rFonts w:ascii="Calibri" w:hAnsi="Calibri" w:cs="Calibri"/>
          <w:i w:val="0"/>
          <w:spacing w:val="6"/>
          <w:sz w:val="22"/>
          <w:szCs w:val="22"/>
        </w:rPr>
        <w:t> </w:t>
      </w:r>
      <w:r w:rsidRPr="00A24088">
        <w:rPr>
          <w:rFonts w:ascii="GHEA Grapalat" w:hAnsi="GHEA Grapalat"/>
          <w:i w:val="0"/>
          <w:spacing w:val="6"/>
          <w:sz w:val="22"/>
          <w:szCs w:val="22"/>
        </w:rPr>
        <w:t>установленном</w:t>
      </w:r>
      <w:r w:rsidR="00782D60" w:rsidRPr="00A24088">
        <w:rPr>
          <w:rFonts w:ascii="Calibri" w:hAnsi="Calibri" w:cs="Calibri"/>
          <w:i w:val="0"/>
          <w:spacing w:val="6"/>
          <w:sz w:val="22"/>
          <w:szCs w:val="22"/>
        </w:rPr>
        <w:t> </w:t>
      </w:r>
      <w:r w:rsidRPr="00A24088">
        <w:rPr>
          <w:rFonts w:ascii="GHEA Grapalat" w:hAnsi="GHEA Grapalat"/>
          <w:i w:val="0"/>
          <w:spacing w:val="6"/>
          <w:sz w:val="22"/>
          <w:szCs w:val="22"/>
        </w:rPr>
        <w:t xml:space="preserve">порядке будет предложено заключить договор на поставку </w:t>
      </w:r>
    </w:p>
    <w:p w:rsidR="00341A74" w:rsidRPr="00A24088" w:rsidRDefault="003F3D6E" w:rsidP="006E46EE">
      <w:pPr>
        <w:pStyle w:val="a3"/>
        <w:widowControl w:val="0"/>
        <w:spacing w:line="240" w:lineRule="auto"/>
        <w:ind w:firstLine="0"/>
        <w:rPr>
          <w:rFonts w:ascii="GHEA Grapalat" w:hAnsi="GHEA Grapalat"/>
          <w:i w:val="0"/>
          <w:spacing w:val="6"/>
          <w:sz w:val="22"/>
          <w:szCs w:val="22"/>
        </w:rPr>
      </w:pPr>
      <w:r>
        <w:rPr>
          <w:rFonts w:ascii="GHEA Grapalat" w:hAnsi="GHEA Grapalat"/>
          <w:b/>
          <w:i w:val="0"/>
          <w:spacing w:val="6"/>
          <w:sz w:val="22"/>
          <w:szCs w:val="22"/>
        </w:rPr>
        <w:t>г</w:t>
      </w:r>
      <w:r w:rsidRPr="003F3D6E">
        <w:rPr>
          <w:rFonts w:ascii="GHEA Grapalat" w:hAnsi="GHEA Grapalat"/>
          <w:b/>
          <w:i w:val="0"/>
          <w:spacing w:val="6"/>
          <w:sz w:val="22"/>
          <w:szCs w:val="22"/>
        </w:rPr>
        <w:t xml:space="preserve">азообразного </w:t>
      </w:r>
      <w:proofErr w:type="spellStart"/>
      <w:r w:rsidRPr="003F3D6E">
        <w:rPr>
          <w:rFonts w:ascii="GHEA Grapalat" w:hAnsi="GHEA Grapalat"/>
          <w:b/>
          <w:i w:val="0"/>
          <w:spacing w:val="6"/>
          <w:sz w:val="22"/>
          <w:szCs w:val="22"/>
        </w:rPr>
        <w:t>азотa</w:t>
      </w:r>
      <w:proofErr w:type="spellEnd"/>
      <w:r w:rsidRPr="003F3D6E">
        <w:rPr>
          <w:rFonts w:ascii="GHEA Grapalat" w:hAnsi="GHEA Grapalat"/>
          <w:b/>
          <w:i w:val="0"/>
          <w:spacing w:val="6"/>
          <w:sz w:val="22"/>
          <w:szCs w:val="22"/>
        </w:rPr>
        <w:t xml:space="preserve">, химических веществ и реагентов </w:t>
      </w:r>
      <w:r w:rsidR="00782D60" w:rsidRPr="00A24088">
        <w:rPr>
          <w:rFonts w:ascii="GHEA Grapalat" w:hAnsi="GHEA Grapalat"/>
          <w:i w:val="0"/>
          <w:spacing w:val="6"/>
          <w:sz w:val="22"/>
          <w:szCs w:val="22"/>
        </w:rPr>
        <w:t>(далее — договор).</w:t>
      </w:r>
    </w:p>
    <w:p w:rsidR="00357D48" w:rsidRPr="00A24088" w:rsidRDefault="00A20B69" w:rsidP="006E46EE">
      <w:pPr>
        <w:pStyle w:val="a3"/>
        <w:widowControl w:val="0"/>
        <w:spacing w:line="240" w:lineRule="auto"/>
        <w:ind w:firstLine="567"/>
        <w:rPr>
          <w:rFonts w:ascii="GHEA Grapalat" w:hAnsi="GHEA Grapalat"/>
          <w:i w:val="0"/>
          <w:sz w:val="22"/>
          <w:szCs w:val="22"/>
        </w:rPr>
      </w:pPr>
      <w:r w:rsidRPr="00A24088">
        <w:rPr>
          <w:rFonts w:ascii="GHEA Grapalat" w:hAnsi="GHEA Grapalat"/>
          <w:i w:val="0"/>
          <w:spacing w:val="6"/>
          <w:sz w:val="22"/>
          <w:szCs w:val="22"/>
        </w:rPr>
        <w:t>Согласно статье 7 Закона Республики Армения "О закупках</w:t>
      </w:r>
      <w:r w:rsidRPr="00A24088">
        <w:rPr>
          <w:rFonts w:ascii="GHEA Grapalat" w:hAnsi="GHEA Grapalat"/>
          <w:i w:val="0"/>
          <w:sz w:val="22"/>
          <w:szCs w:val="22"/>
        </w:rPr>
        <w:t>",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A24088">
        <w:rPr>
          <w:rFonts w:ascii="Courier New" w:hAnsi="Courier New" w:cs="Courier New"/>
          <w:i w:val="0"/>
          <w:sz w:val="22"/>
          <w:szCs w:val="22"/>
          <w:lang w:val="en-US"/>
        </w:rPr>
        <w:t> </w:t>
      </w:r>
      <w:r w:rsidR="00F95E94" w:rsidRPr="00A24088">
        <w:rPr>
          <w:rFonts w:ascii="GHEA Grapalat" w:hAnsi="GHEA Grapalat"/>
          <w:i w:val="0"/>
          <w:sz w:val="22"/>
          <w:szCs w:val="22"/>
        </w:rPr>
        <w:t>настоящей процедуре</w:t>
      </w:r>
      <w:r w:rsidRPr="00A24088">
        <w:rPr>
          <w:rFonts w:ascii="GHEA Grapalat" w:hAnsi="GHEA Grapalat"/>
          <w:i w:val="0"/>
          <w:sz w:val="22"/>
          <w:szCs w:val="22"/>
        </w:rPr>
        <w:t>.</w:t>
      </w:r>
    </w:p>
    <w:p w:rsidR="001E6506" w:rsidRPr="00A24088" w:rsidRDefault="00052084" w:rsidP="006E46EE">
      <w:pPr>
        <w:pStyle w:val="a3"/>
        <w:widowControl w:val="0"/>
        <w:spacing w:line="240" w:lineRule="auto"/>
        <w:ind w:firstLine="567"/>
        <w:rPr>
          <w:rFonts w:ascii="GHEA Grapalat" w:hAnsi="GHEA Grapalat"/>
          <w:i w:val="0"/>
          <w:sz w:val="22"/>
          <w:szCs w:val="22"/>
        </w:rPr>
      </w:pPr>
      <w:r w:rsidRPr="00A24088">
        <w:rPr>
          <w:rFonts w:ascii="GHEA Grapalat" w:hAnsi="GHEA Grapalat"/>
          <w:i w:val="0"/>
          <w:sz w:val="22"/>
          <w:szCs w:val="22"/>
        </w:rPr>
        <w:t xml:space="preserve">Условия </w:t>
      </w:r>
      <w:r w:rsidR="00677658" w:rsidRPr="00A24088">
        <w:rPr>
          <w:rFonts w:ascii="GHEA Grapalat" w:hAnsi="GHEA Grapalat"/>
          <w:i w:val="0"/>
          <w:sz w:val="22"/>
          <w:szCs w:val="22"/>
        </w:rPr>
        <w:t xml:space="preserve">предъявляемые </w:t>
      </w:r>
      <w:r w:rsidR="00FD0B1A" w:rsidRPr="00A24088">
        <w:rPr>
          <w:rFonts w:ascii="GHEA Grapalat" w:hAnsi="GHEA Grapalat"/>
          <w:i w:val="0"/>
          <w:sz w:val="22"/>
          <w:szCs w:val="22"/>
        </w:rPr>
        <w:t xml:space="preserve">к </w:t>
      </w:r>
      <w:r w:rsidR="00677658" w:rsidRPr="00A24088">
        <w:rPr>
          <w:rFonts w:ascii="GHEA Grapalat" w:hAnsi="GHEA Grapalat"/>
          <w:i w:val="0"/>
          <w:sz w:val="22"/>
          <w:szCs w:val="22"/>
        </w:rPr>
        <w:t xml:space="preserve">лицам, не имеющим права на участие </w:t>
      </w:r>
      <w:proofErr w:type="gramStart"/>
      <w:r w:rsidR="00677658" w:rsidRPr="00A24088">
        <w:rPr>
          <w:rFonts w:ascii="GHEA Grapalat" w:hAnsi="GHEA Grapalat"/>
          <w:i w:val="0"/>
          <w:sz w:val="22"/>
          <w:szCs w:val="22"/>
        </w:rPr>
        <w:t xml:space="preserve">в </w:t>
      </w:r>
      <w:r w:rsidRPr="00A24088">
        <w:rPr>
          <w:rFonts w:ascii="GHEA Grapalat" w:hAnsi="GHEA Grapalat"/>
          <w:i w:val="0"/>
          <w:sz w:val="22"/>
          <w:szCs w:val="22"/>
        </w:rPr>
        <w:t xml:space="preserve"> данной</w:t>
      </w:r>
      <w:proofErr w:type="gramEnd"/>
      <w:r w:rsidRPr="00A24088">
        <w:rPr>
          <w:rFonts w:ascii="GHEA Grapalat" w:hAnsi="GHEA Grapalat"/>
          <w:i w:val="0"/>
          <w:sz w:val="22"/>
          <w:szCs w:val="22"/>
        </w:rPr>
        <w:t xml:space="preserve"> </w:t>
      </w:r>
      <w:r w:rsidR="006F297B" w:rsidRPr="00A24088">
        <w:rPr>
          <w:rFonts w:ascii="GHEA Grapalat" w:hAnsi="GHEA Grapalat"/>
          <w:i w:val="0"/>
          <w:sz w:val="22"/>
          <w:szCs w:val="22"/>
        </w:rPr>
        <w:t>процедуре</w:t>
      </w:r>
      <w:r w:rsidR="00677658" w:rsidRPr="00A24088">
        <w:rPr>
          <w:rFonts w:ascii="GHEA Grapalat" w:hAnsi="GHEA Grapalat"/>
          <w:i w:val="0"/>
          <w:sz w:val="22"/>
          <w:szCs w:val="22"/>
        </w:rPr>
        <w:t>, а также участникам, установлены приглашением на настоящую процедуру.</w:t>
      </w:r>
      <w:r w:rsidRPr="00A24088" w:rsidDel="00052084">
        <w:rPr>
          <w:rFonts w:ascii="GHEA Grapalat" w:hAnsi="GHEA Grapalat"/>
          <w:i w:val="0"/>
          <w:sz w:val="22"/>
          <w:szCs w:val="22"/>
        </w:rPr>
        <w:t xml:space="preserve"> </w:t>
      </w:r>
    </w:p>
    <w:p w:rsidR="00357D48" w:rsidRPr="00A24088" w:rsidRDefault="00EE73A8" w:rsidP="006E46EE">
      <w:pPr>
        <w:pStyle w:val="a3"/>
        <w:widowControl w:val="0"/>
        <w:spacing w:line="240" w:lineRule="auto"/>
        <w:ind w:firstLine="567"/>
        <w:rPr>
          <w:rFonts w:ascii="GHEA Grapalat" w:hAnsi="GHEA Grapalat"/>
          <w:i w:val="0"/>
          <w:sz w:val="22"/>
          <w:szCs w:val="22"/>
        </w:rPr>
      </w:pPr>
      <w:r w:rsidRPr="00A24088">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A24088">
        <w:rPr>
          <w:rFonts w:ascii="GHEA Grapalat" w:hAnsi="GHEA Grapalat"/>
          <w:i w:val="0"/>
          <w:sz w:val="22"/>
          <w:szCs w:val="22"/>
        </w:rPr>
        <w:t>удовлетворительно</w:t>
      </w:r>
      <w:r w:rsidR="007442CF" w:rsidRPr="00A24088">
        <w:rPr>
          <w:rFonts w:ascii="GHEA Grapalat" w:hAnsi="GHEA Grapalat"/>
          <w:i w:val="0"/>
          <w:sz w:val="22"/>
          <w:szCs w:val="22"/>
          <w:lang w:val="hy-AM"/>
        </w:rPr>
        <w:t xml:space="preserve"> </w:t>
      </w:r>
      <w:r w:rsidR="007442CF" w:rsidRPr="00A24088">
        <w:rPr>
          <w:rFonts w:ascii="GHEA Grapalat" w:hAnsi="GHEA Grapalat"/>
          <w:i w:val="0"/>
          <w:sz w:val="22"/>
          <w:szCs w:val="22"/>
        </w:rPr>
        <w:t xml:space="preserve">по </w:t>
      </w:r>
      <w:r w:rsidR="00830445" w:rsidRPr="00A24088">
        <w:rPr>
          <w:rFonts w:ascii="GHEA Grapalat" w:hAnsi="GHEA Grapalat"/>
          <w:i w:val="0"/>
          <w:sz w:val="22"/>
          <w:szCs w:val="22"/>
        </w:rPr>
        <w:t xml:space="preserve">неценовым </w:t>
      </w:r>
      <w:r w:rsidR="007442CF" w:rsidRPr="00A24088">
        <w:rPr>
          <w:rFonts w:ascii="GHEA Grapalat" w:hAnsi="GHEA Grapalat"/>
          <w:i w:val="0"/>
          <w:sz w:val="22"/>
          <w:szCs w:val="22"/>
        </w:rPr>
        <w:t>условиям</w:t>
      </w:r>
      <w:r w:rsidRPr="00A24088">
        <w:rPr>
          <w:rFonts w:ascii="GHEA Grapalat" w:hAnsi="GHEA Grapalat"/>
          <w:i w:val="0"/>
          <w:sz w:val="22"/>
          <w:szCs w:val="22"/>
        </w:rPr>
        <w:t>, по принципу предпочтения, отдаваемого участнику, представившему м</w:t>
      </w:r>
      <w:r w:rsidR="003F762C" w:rsidRPr="00A24088">
        <w:rPr>
          <w:rFonts w:ascii="GHEA Grapalat" w:hAnsi="GHEA Grapalat"/>
          <w:i w:val="0"/>
          <w:sz w:val="22"/>
          <w:szCs w:val="22"/>
        </w:rPr>
        <w:t>инимальное ценовое предложение.</w:t>
      </w:r>
    </w:p>
    <w:p w:rsidR="0067579A" w:rsidRPr="00A24088" w:rsidRDefault="00357D48" w:rsidP="006E46EE">
      <w:pPr>
        <w:pStyle w:val="a3"/>
        <w:widowControl w:val="0"/>
        <w:spacing w:line="240" w:lineRule="auto"/>
        <w:ind w:firstLine="567"/>
        <w:rPr>
          <w:rFonts w:ascii="GHEA Grapalat" w:hAnsi="GHEA Grapalat"/>
          <w:i w:val="0"/>
          <w:spacing w:val="-6"/>
          <w:sz w:val="22"/>
          <w:szCs w:val="22"/>
        </w:rPr>
      </w:pPr>
      <w:r w:rsidRPr="00A24088">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A24088">
        <w:rPr>
          <w:rFonts w:ascii="Courier New" w:hAnsi="Courier New" w:cs="Courier New"/>
          <w:i w:val="0"/>
          <w:spacing w:val="-6"/>
          <w:sz w:val="22"/>
          <w:szCs w:val="22"/>
          <w:lang w:val="en-US"/>
        </w:rPr>
        <w:t> </w:t>
      </w:r>
      <w:r w:rsidRPr="00A24088">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rsidR="006E46EE" w:rsidRPr="00A24088" w:rsidRDefault="006E46EE" w:rsidP="006E46EE">
      <w:pPr>
        <w:pStyle w:val="a3"/>
        <w:widowControl w:val="0"/>
        <w:spacing w:line="240" w:lineRule="auto"/>
        <w:ind w:firstLine="567"/>
        <w:rPr>
          <w:rFonts w:ascii="GHEA Grapalat" w:hAnsi="GHEA Grapalat"/>
          <w:i w:val="0"/>
          <w:spacing w:val="-6"/>
          <w:sz w:val="22"/>
          <w:szCs w:val="22"/>
        </w:rPr>
      </w:pPr>
      <w:r w:rsidRPr="00A24088">
        <w:rPr>
          <w:rFonts w:ascii="GHEA Grapalat" w:hAnsi="GHEA Grapalat"/>
          <w:i w:val="0"/>
          <w:spacing w:val="-6"/>
          <w:sz w:val="22"/>
          <w:szCs w:val="22"/>
        </w:rPr>
        <w:t xml:space="preserve">Заявки на котировку цен необходимо подавать по адресу котировку цен </w:t>
      </w:r>
      <w:proofErr w:type="spellStart"/>
      <w:r w:rsidRPr="00A24088">
        <w:rPr>
          <w:rFonts w:ascii="GHEA Grapalat" w:hAnsi="GHEA Grapalat"/>
          <w:i w:val="0"/>
          <w:spacing w:val="-6"/>
          <w:sz w:val="22"/>
          <w:szCs w:val="22"/>
        </w:rPr>
        <w:t>г.Ереван</w:t>
      </w:r>
      <w:proofErr w:type="spellEnd"/>
      <w:r w:rsidRPr="00A24088">
        <w:rPr>
          <w:rFonts w:ascii="GHEA Grapalat" w:hAnsi="GHEA Grapalat"/>
          <w:i w:val="0"/>
          <w:spacing w:val="-6"/>
          <w:sz w:val="22"/>
          <w:szCs w:val="22"/>
        </w:rPr>
        <w:t xml:space="preserve">, </w:t>
      </w:r>
      <w:proofErr w:type="spellStart"/>
      <w:r w:rsidRPr="00A24088">
        <w:rPr>
          <w:rFonts w:ascii="GHEA Grapalat" w:hAnsi="GHEA Grapalat"/>
          <w:i w:val="0"/>
          <w:spacing w:val="-6"/>
          <w:sz w:val="22"/>
          <w:szCs w:val="22"/>
        </w:rPr>
        <w:t>ул.Гераци</w:t>
      </w:r>
      <w:proofErr w:type="spellEnd"/>
      <w:r w:rsidRPr="00A24088">
        <w:rPr>
          <w:rFonts w:ascii="GHEA Grapalat" w:hAnsi="GHEA Grapalat"/>
          <w:i w:val="0"/>
          <w:spacing w:val="-6"/>
          <w:sz w:val="22"/>
          <w:szCs w:val="22"/>
        </w:rPr>
        <w:t xml:space="preserve"> 5/1 в документарной форме, до 1</w:t>
      </w:r>
      <w:r w:rsidR="00A24088" w:rsidRPr="00A24088">
        <w:rPr>
          <w:rFonts w:ascii="GHEA Grapalat" w:hAnsi="GHEA Grapalat"/>
          <w:i w:val="0"/>
          <w:spacing w:val="-6"/>
          <w:sz w:val="22"/>
          <w:szCs w:val="22"/>
        </w:rPr>
        <w:t>6</w:t>
      </w:r>
      <w:r w:rsidRPr="00A24088">
        <w:rPr>
          <w:rFonts w:ascii="GHEA Grapalat" w:hAnsi="GHEA Grapalat"/>
          <w:i w:val="0"/>
          <w:spacing w:val="-6"/>
          <w:sz w:val="22"/>
          <w:szCs w:val="22"/>
        </w:rPr>
        <w:t xml:space="preserve">:00 часов 7-го дня со дня опубликования настоящего объявления. </w:t>
      </w:r>
    </w:p>
    <w:p w:rsidR="003F6ED1" w:rsidRPr="00A24088" w:rsidRDefault="003F6ED1" w:rsidP="006E46EE">
      <w:pPr>
        <w:pStyle w:val="a3"/>
        <w:widowControl w:val="0"/>
        <w:spacing w:line="240" w:lineRule="auto"/>
        <w:ind w:firstLine="567"/>
        <w:rPr>
          <w:rFonts w:ascii="GHEA Grapalat" w:hAnsi="GHEA Grapalat"/>
          <w:i w:val="0"/>
          <w:sz w:val="22"/>
          <w:szCs w:val="22"/>
        </w:rPr>
      </w:pPr>
      <w:r w:rsidRPr="00A24088">
        <w:rPr>
          <w:rFonts w:ascii="GHEA Grapalat" w:hAnsi="GHEA Grapalat"/>
          <w:i w:val="0"/>
          <w:sz w:val="22"/>
          <w:szCs w:val="22"/>
        </w:rPr>
        <w:t xml:space="preserve">Вскрытие заявок будет проводиться по адресу </w:t>
      </w:r>
      <w:proofErr w:type="spellStart"/>
      <w:r w:rsidR="006E46EE" w:rsidRPr="00A24088">
        <w:rPr>
          <w:rFonts w:ascii="GHEA Grapalat" w:hAnsi="GHEA Grapalat"/>
          <w:b/>
          <w:i w:val="0"/>
          <w:spacing w:val="-6"/>
          <w:sz w:val="22"/>
          <w:szCs w:val="22"/>
        </w:rPr>
        <w:t>г.Ереван</w:t>
      </w:r>
      <w:proofErr w:type="spellEnd"/>
      <w:r w:rsidR="006E46EE" w:rsidRPr="00A24088">
        <w:rPr>
          <w:rFonts w:ascii="GHEA Grapalat" w:hAnsi="GHEA Grapalat"/>
          <w:b/>
          <w:i w:val="0"/>
          <w:spacing w:val="-6"/>
          <w:sz w:val="22"/>
          <w:szCs w:val="22"/>
        </w:rPr>
        <w:t xml:space="preserve">, </w:t>
      </w:r>
      <w:proofErr w:type="spellStart"/>
      <w:r w:rsidR="006E46EE" w:rsidRPr="00A24088">
        <w:rPr>
          <w:rFonts w:ascii="GHEA Grapalat" w:hAnsi="GHEA Grapalat"/>
          <w:b/>
          <w:i w:val="0"/>
          <w:spacing w:val="-6"/>
          <w:sz w:val="22"/>
          <w:szCs w:val="22"/>
        </w:rPr>
        <w:t>ул.Гераци</w:t>
      </w:r>
      <w:proofErr w:type="spellEnd"/>
      <w:r w:rsidR="006E46EE" w:rsidRPr="00A24088">
        <w:rPr>
          <w:rFonts w:ascii="GHEA Grapalat" w:hAnsi="GHEA Grapalat"/>
          <w:b/>
          <w:i w:val="0"/>
          <w:spacing w:val="-6"/>
          <w:sz w:val="22"/>
          <w:szCs w:val="22"/>
        </w:rPr>
        <w:t xml:space="preserve"> 5/1</w:t>
      </w:r>
      <w:r w:rsidRPr="00A24088">
        <w:rPr>
          <w:rFonts w:ascii="GHEA Grapalat" w:hAnsi="GHEA Grapalat"/>
          <w:b/>
          <w:i w:val="0"/>
          <w:sz w:val="22"/>
          <w:szCs w:val="22"/>
        </w:rPr>
        <w:t xml:space="preserve">, в </w:t>
      </w:r>
      <w:r w:rsidR="00235464" w:rsidRPr="00A24088">
        <w:rPr>
          <w:rFonts w:ascii="GHEA Grapalat" w:hAnsi="GHEA Grapalat"/>
          <w:b/>
          <w:i w:val="0"/>
          <w:sz w:val="22"/>
          <w:szCs w:val="22"/>
        </w:rPr>
        <w:t>1</w:t>
      </w:r>
      <w:r w:rsidR="00A24088" w:rsidRPr="00A24088">
        <w:rPr>
          <w:rFonts w:ascii="GHEA Grapalat" w:hAnsi="GHEA Grapalat"/>
          <w:b/>
          <w:i w:val="0"/>
          <w:sz w:val="22"/>
          <w:szCs w:val="22"/>
        </w:rPr>
        <w:t>6</w:t>
      </w:r>
      <w:r w:rsidR="00235464" w:rsidRPr="00A24088">
        <w:rPr>
          <w:rFonts w:ascii="GHEA Grapalat" w:hAnsi="GHEA Grapalat"/>
          <w:b/>
          <w:i w:val="0"/>
          <w:sz w:val="22"/>
          <w:szCs w:val="22"/>
        </w:rPr>
        <w:t xml:space="preserve">:00 </w:t>
      </w:r>
      <w:r w:rsidRPr="00A24088">
        <w:rPr>
          <w:rFonts w:ascii="GHEA Grapalat" w:hAnsi="GHEA Grapalat"/>
          <w:b/>
          <w:i w:val="0"/>
          <w:sz w:val="22"/>
          <w:szCs w:val="22"/>
        </w:rPr>
        <w:t>часов "</w:t>
      </w:r>
      <w:r w:rsidR="003F3D6E">
        <w:rPr>
          <w:rFonts w:ascii="GHEA Grapalat" w:hAnsi="GHEA Grapalat"/>
          <w:b/>
          <w:i w:val="0"/>
          <w:sz w:val="22"/>
          <w:szCs w:val="22"/>
        </w:rPr>
        <w:t>19</w:t>
      </w:r>
      <w:r w:rsidRPr="00A24088">
        <w:rPr>
          <w:rFonts w:ascii="GHEA Grapalat" w:hAnsi="GHEA Grapalat"/>
          <w:b/>
          <w:i w:val="0"/>
          <w:sz w:val="22"/>
          <w:szCs w:val="22"/>
        </w:rPr>
        <w:t>" "</w:t>
      </w:r>
      <w:r w:rsidR="002305C1">
        <w:rPr>
          <w:rFonts w:ascii="GHEA Grapalat" w:hAnsi="GHEA Grapalat"/>
          <w:b/>
          <w:i w:val="0"/>
          <w:sz w:val="22"/>
          <w:szCs w:val="22"/>
        </w:rPr>
        <w:t>ию</w:t>
      </w:r>
      <w:r w:rsidR="003F3D6E">
        <w:rPr>
          <w:rFonts w:ascii="GHEA Grapalat" w:hAnsi="GHEA Grapalat"/>
          <w:b/>
          <w:i w:val="0"/>
          <w:sz w:val="22"/>
          <w:szCs w:val="22"/>
        </w:rPr>
        <w:t>л</w:t>
      </w:r>
      <w:r w:rsidR="003D1CB7">
        <w:rPr>
          <w:rFonts w:ascii="GHEA Grapalat" w:hAnsi="GHEA Grapalat"/>
          <w:b/>
          <w:i w:val="0"/>
          <w:sz w:val="22"/>
          <w:szCs w:val="22"/>
        </w:rPr>
        <w:t>я</w:t>
      </w:r>
      <w:r w:rsidRPr="00A24088">
        <w:rPr>
          <w:rFonts w:ascii="GHEA Grapalat" w:hAnsi="GHEA Grapalat"/>
          <w:b/>
          <w:i w:val="0"/>
          <w:sz w:val="22"/>
          <w:szCs w:val="22"/>
        </w:rPr>
        <w:t xml:space="preserve">" </w:t>
      </w:r>
      <w:r w:rsidR="006E46EE" w:rsidRPr="00A24088">
        <w:rPr>
          <w:rFonts w:ascii="GHEA Grapalat" w:hAnsi="GHEA Grapalat"/>
          <w:b/>
          <w:i w:val="0"/>
          <w:sz w:val="22"/>
          <w:szCs w:val="22"/>
        </w:rPr>
        <w:t xml:space="preserve">2023 </w:t>
      </w:r>
      <w:r w:rsidRPr="00A24088">
        <w:rPr>
          <w:rFonts w:ascii="GHEA Grapalat" w:hAnsi="GHEA Grapalat"/>
          <w:b/>
          <w:i w:val="0"/>
          <w:sz w:val="22"/>
          <w:szCs w:val="22"/>
        </w:rPr>
        <w:t>год</w:t>
      </w:r>
      <w:r w:rsidR="006E46EE" w:rsidRPr="00A24088">
        <w:rPr>
          <w:rFonts w:ascii="GHEA Grapalat" w:hAnsi="GHEA Grapalat"/>
          <w:b/>
          <w:i w:val="0"/>
          <w:sz w:val="22"/>
          <w:szCs w:val="22"/>
        </w:rPr>
        <w:t>а</w:t>
      </w:r>
      <w:r w:rsidRPr="00A24088">
        <w:rPr>
          <w:rFonts w:ascii="GHEA Grapalat" w:hAnsi="GHEA Grapalat"/>
          <w:i w:val="0"/>
          <w:sz w:val="22"/>
          <w:szCs w:val="22"/>
        </w:rPr>
        <w:t>.</w:t>
      </w:r>
    </w:p>
    <w:p w:rsidR="002C09AA" w:rsidRPr="00A24088" w:rsidRDefault="002C09AA" w:rsidP="006E46EE">
      <w:pPr>
        <w:pStyle w:val="a3"/>
        <w:widowControl w:val="0"/>
        <w:spacing w:line="240" w:lineRule="auto"/>
        <w:ind w:firstLine="567"/>
        <w:rPr>
          <w:rFonts w:ascii="GHEA Grapalat" w:hAnsi="GHEA Grapalat"/>
          <w:i w:val="0"/>
          <w:sz w:val="22"/>
          <w:szCs w:val="22"/>
        </w:rPr>
      </w:pPr>
      <w:r w:rsidRPr="00A24088">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E46EE" w:rsidRPr="00A24088" w:rsidRDefault="006E46EE" w:rsidP="006E46EE">
      <w:pPr>
        <w:pStyle w:val="a3"/>
        <w:widowControl w:val="0"/>
        <w:spacing w:line="240" w:lineRule="auto"/>
        <w:ind w:firstLine="567"/>
        <w:rPr>
          <w:rFonts w:ascii="GHEA Grapalat" w:hAnsi="GHEA Grapalat"/>
          <w:i w:val="0"/>
          <w:sz w:val="22"/>
          <w:szCs w:val="22"/>
        </w:rPr>
      </w:pPr>
      <w:r w:rsidRPr="00A24088">
        <w:rPr>
          <w:rFonts w:ascii="GHEA Grapalat" w:hAnsi="GHEA Grapalat"/>
          <w:i w:val="0"/>
          <w:sz w:val="22"/>
          <w:szCs w:val="22"/>
        </w:rPr>
        <w:t>Для получения дополнительной информации, связанной с настоящим</w:t>
      </w:r>
      <w:r w:rsidRPr="00A24088">
        <w:rPr>
          <w:rFonts w:ascii="Calibri" w:hAnsi="Calibri" w:cs="Calibri"/>
          <w:i w:val="0"/>
          <w:sz w:val="22"/>
          <w:szCs w:val="22"/>
        </w:rPr>
        <w:t> </w:t>
      </w:r>
      <w:r w:rsidRPr="00A24088">
        <w:rPr>
          <w:rFonts w:ascii="GHEA Grapalat" w:hAnsi="GHEA Grapalat"/>
          <w:i w:val="0"/>
          <w:sz w:val="22"/>
          <w:szCs w:val="22"/>
        </w:rPr>
        <w:t xml:space="preserve">объявлением, можете обратиться к секретарю Оценочной комиссии </w:t>
      </w:r>
      <w:r w:rsidRPr="00A24088">
        <w:rPr>
          <w:rFonts w:ascii="GHEA Grapalat" w:hAnsi="GHEA Grapalat"/>
          <w:b/>
          <w:i w:val="0"/>
          <w:sz w:val="22"/>
          <w:szCs w:val="22"/>
        </w:rPr>
        <w:t xml:space="preserve">Татьяне </w:t>
      </w:r>
      <w:proofErr w:type="spellStart"/>
      <w:r w:rsidRPr="00A24088">
        <w:rPr>
          <w:rFonts w:ascii="GHEA Grapalat" w:hAnsi="GHEA Grapalat"/>
          <w:b/>
          <w:i w:val="0"/>
          <w:sz w:val="22"/>
          <w:szCs w:val="22"/>
        </w:rPr>
        <w:t>Мирзоян</w:t>
      </w:r>
      <w:proofErr w:type="spellEnd"/>
      <w:r w:rsidRPr="00A24088">
        <w:rPr>
          <w:rFonts w:ascii="GHEA Grapalat" w:hAnsi="GHEA Grapalat"/>
          <w:i w:val="0"/>
          <w:sz w:val="22"/>
          <w:szCs w:val="22"/>
        </w:rPr>
        <w:t>.</w:t>
      </w:r>
    </w:p>
    <w:p w:rsidR="006E46EE" w:rsidRPr="00A24088" w:rsidRDefault="006E46EE" w:rsidP="006E46EE">
      <w:pPr>
        <w:pStyle w:val="a3"/>
        <w:widowControl w:val="0"/>
        <w:spacing w:line="240" w:lineRule="auto"/>
        <w:ind w:firstLine="567"/>
        <w:rPr>
          <w:rFonts w:ascii="GHEA Grapalat" w:hAnsi="GHEA Grapalat"/>
          <w:i w:val="0"/>
          <w:sz w:val="22"/>
          <w:szCs w:val="22"/>
        </w:rPr>
      </w:pPr>
      <w:r w:rsidRPr="00A24088">
        <w:rPr>
          <w:rFonts w:ascii="GHEA Grapalat" w:hAnsi="GHEA Grapalat"/>
          <w:i w:val="0"/>
          <w:sz w:val="22"/>
          <w:szCs w:val="22"/>
        </w:rPr>
        <w:t xml:space="preserve">Телефон: </w:t>
      </w:r>
      <w:bookmarkStart w:id="1" w:name="_Hlk25366179"/>
      <w:r w:rsidRPr="00A24088">
        <w:rPr>
          <w:rFonts w:ascii="GHEA Grapalat" w:hAnsi="GHEA Grapalat"/>
          <w:b/>
          <w:i w:val="0"/>
          <w:sz w:val="22"/>
          <w:szCs w:val="22"/>
        </w:rPr>
        <w:t>+374 9</w:t>
      </w:r>
      <w:bookmarkEnd w:id="1"/>
      <w:r w:rsidRPr="00A24088">
        <w:rPr>
          <w:rFonts w:ascii="GHEA Grapalat" w:hAnsi="GHEA Grapalat"/>
          <w:b/>
          <w:i w:val="0"/>
          <w:sz w:val="22"/>
          <w:szCs w:val="22"/>
        </w:rPr>
        <w:t>9 27 71 72</w:t>
      </w:r>
    </w:p>
    <w:p w:rsidR="006E46EE" w:rsidRPr="00A24088" w:rsidRDefault="006E46EE" w:rsidP="006E46EE">
      <w:pPr>
        <w:pStyle w:val="a3"/>
        <w:widowControl w:val="0"/>
        <w:spacing w:line="240" w:lineRule="auto"/>
        <w:ind w:firstLine="567"/>
        <w:rPr>
          <w:rFonts w:ascii="GHEA Grapalat" w:hAnsi="GHEA Grapalat"/>
          <w:i w:val="0"/>
          <w:sz w:val="22"/>
          <w:szCs w:val="22"/>
        </w:rPr>
      </w:pPr>
      <w:r w:rsidRPr="00A24088">
        <w:rPr>
          <w:rFonts w:ascii="GHEA Grapalat" w:hAnsi="GHEA Grapalat"/>
          <w:i w:val="0"/>
          <w:sz w:val="22"/>
          <w:szCs w:val="22"/>
        </w:rPr>
        <w:t xml:space="preserve">Электронная почта: </w:t>
      </w:r>
      <w:bookmarkStart w:id="2" w:name="_Hlk25366190"/>
      <w:r w:rsidRPr="00A24088">
        <w:rPr>
          <w:rFonts w:ascii="GHEA Grapalat" w:hAnsi="GHEA Grapalat"/>
          <w:b/>
          <w:i w:val="0"/>
          <w:sz w:val="22"/>
          <w:szCs w:val="22"/>
        </w:rPr>
        <w:fldChar w:fldCharType="begin"/>
      </w:r>
      <w:r w:rsidRPr="00A24088">
        <w:rPr>
          <w:rFonts w:ascii="GHEA Grapalat" w:hAnsi="GHEA Grapalat"/>
          <w:b/>
          <w:i w:val="0"/>
          <w:sz w:val="22"/>
          <w:szCs w:val="22"/>
        </w:rPr>
        <w:instrText xml:space="preserve"> HYPERLINK "mailto:formed78@gmail.com" </w:instrText>
      </w:r>
      <w:r w:rsidRPr="00A24088">
        <w:rPr>
          <w:rFonts w:ascii="GHEA Grapalat" w:hAnsi="GHEA Grapalat"/>
          <w:b/>
          <w:i w:val="0"/>
          <w:sz w:val="22"/>
          <w:szCs w:val="22"/>
        </w:rPr>
        <w:fldChar w:fldCharType="separate"/>
      </w:r>
      <w:r w:rsidRPr="00A24088">
        <w:rPr>
          <w:rFonts w:ascii="GHEA Grapalat" w:hAnsi="GHEA Grapalat"/>
          <w:b/>
          <w:i w:val="0"/>
          <w:sz w:val="22"/>
          <w:szCs w:val="22"/>
        </w:rPr>
        <w:t>formed78@gmail.com</w:t>
      </w:r>
      <w:r w:rsidRPr="00A24088">
        <w:rPr>
          <w:rFonts w:ascii="GHEA Grapalat" w:hAnsi="GHEA Grapalat"/>
          <w:b/>
          <w:i w:val="0"/>
          <w:sz w:val="22"/>
          <w:szCs w:val="22"/>
        </w:rPr>
        <w:fldChar w:fldCharType="end"/>
      </w:r>
      <w:bookmarkEnd w:id="2"/>
    </w:p>
    <w:p w:rsidR="006E46EE" w:rsidRPr="00A24088" w:rsidRDefault="006E46EE" w:rsidP="006E46EE">
      <w:pPr>
        <w:pStyle w:val="a3"/>
        <w:widowControl w:val="0"/>
        <w:spacing w:line="240" w:lineRule="auto"/>
        <w:ind w:firstLine="567"/>
        <w:jc w:val="left"/>
        <w:rPr>
          <w:rFonts w:ascii="GHEA Grapalat" w:hAnsi="GHEA Grapalat"/>
          <w:b/>
          <w:i w:val="0"/>
          <w:sz w:val="22"/>
          <w:szCs w:val="22"/>
        </w:rPr>
      </w:pPr>
      <w:r w:rsidRPr="00A24088">
        <w:rPr>
          <w:rFonts w:ascii="GHEA Grapalat" w:hAnsi="GHEA Grapalat"/>
          <w:i w:val="0"/>
          <w:sz w:val="22"/>
          <w:szCs w:val="22"/>
        </w:rPr>
        <w:t xml:space="preserve">Заказчик: </w:t>
      </w:r>
      <w:r w:rsidRPr="00A24088">
        <w:rPr>
          <w:rFonts w:ascii="GHEA Grapalat" w:hAnsi="GHEA Grapalat"/>
          <w:b/>
          <w:i w:val="0"/>
          <w:sz w:val="22"/>
          <w:szCs w:val="22"/>
        </w:rPr>
        <w:t xml:space="preserve">ГНКО “Научного-практический центр судебной медицины” при </w:t>
      </w:r>
      <w:proofErr w:type="spellStart"/>
      <w:r w:rsidRPr="00A24088">
        <w:rPr>
          <w:rFonts w:ascii="GHEA Grapalat" w:hAnsi="GHEA Grapalat"/>
          <w:b/>
          <w:i w:val="0"/>
          <w:sz w:val="22"/>
          <w:szCs w:val="22"/>
        </w:rPr>
        <w:t>Министерсве</w:t>
      </w:r>
      <w:proofErr w:type="spellEnd"/>
      <w:r w:rsidRPr="00A24088">
        <w:rPr>
          <w:rFonts w:ascii="GHEA Grapalat" w:hAnsi="GHEA Grapalat"/>
          <w:b/>
          <w:i w:val="0"/>
          <w:sz w:val="22"/>
          <w:szCs w:val="22"/>
        </w:rPr>
        <w:t xml:space="preserve"> </w:t>
      </w:r>
      <w:proofErr w:type="spellStart"/>
      <w:r w:rsidRPr="00A24088">
        <w:rPr>
          <w:rFonts w:ascii="GHEA Grapalat" w:hAnsi="GHEA Grapalat"/>
          <w:b/>
          <w:i w:val="0"/>
          <w:sz w:val="22"/>
          <w:szCs w:val="22"/>
        </w:rPr>
        <w:t>Здравохранения</w:t>
      </w:r>
      <w:proofErr w:type="spellEnd"/>
      <w:r w:rsidRPr="00A24088">
        <w:rPr>
          <w:rFonts w:ascii="GHEA Grapalat" w:hAnsi="GHEA Grapalat"/>
          <w:b/>
          <w:i w:val="0"/>
          <w:sz w:val="22"/>
          <w:szCs w:val="22"/>
        </w:rPr>
        <w:t xml:space="preserve"> РА</w:t>
      </w:r>
    </w:p>
    <w:p w:rsidR="00915A97" w:rsidRDefault="00915A97" w:rsidP="00B46D58">
      <w:pPr>
        <w:pStyle w:val="a3"/>
        <w:widowControl w:val="0"/>
        <w:spacing w:after="160" w:line="240" w:lineRule="auto"/>
        <w:ind w:left="3969" w:firstLine="0"/>
        <w:rPr>
          <w:rFonts w:ascii="GHEA Grapalat" w:hAnsi="GHEA Grapalat"/>
          <w:i w:val="0"/>
          <w:sz w:val="16"/>
          <w:szCs w:val="16"/>
          <w:lang w:val="hy-AM"/>
        </w:rPr>
      </w:pPr>
    </w:p>
    <w:p w:rsidR="00A24088" w:rsidRDefault="00A24088" w:rsidP="00B46D58">
      <w:pPr>
        <w:pStyle w:val="a3"/>
        <w:widowControl w:val="0"/>
        <w:spacing w:after="160" w:line="240" w:lineRule="auto"/>
        <w:ind w:left="3969" w:firstLine="0"/>
        <w:rPr>
          <w:rFonts w:ascii="GHEA Grapalat" w:hAnsi="GHEA Grapalat"/>
          <w:i w:val="0"/>
          <w:sz w:val="16"/>
          <w:szCs w:val="16"/>
          <w:lang w:val="hy-AM"/>
        </w:rPr>
      </w:pPr>
    </w:p>
    <w:p w:rsidR="00A24088" w:rsidRDefault="00A24088" w:rsidP="00B46D58">
      <w:pPr>
        <w:pStyle w:val="a3"/>
        <w:widowControl w:val="0"/>
        <w:spacing w:after="160" w:line="240" w:lineRule="auto"/>
        <w:ind w:left="3969" w:firstLine="0"/>
        <w:rPr>
          <w:rFonts w:ascii="GHEA Grapalat" w:hAnsi="GHEA Grapalat"/>
          <w:i w:val="0"/>
          <w:sz w:val="16"/>
          <w:szCs w:val="16"/>
          <w:lang w:val="hy-AM"/>
        </w:rPr>
      </w:pPr>
    </w:p>
    <w:p w:rsidR="00A24088" w:rsidRDefault="00A24088" w:rsidP="00B46D58">
      <w:pPr>
        <w:pStyle w:val="a3"/>
        <w:widowControl w:val="0"/>
        <w:spacing w:after="160" w:line="240" w:lineRule="auto"/>
        <w:ind w:left="3969" w:firstLine="0"/>
        <w:rPr>
          <w:rFonts w:ascii="GHEA Grapalat" w:hAnsi="GHEA Grapalat"/>
          <w:i w:val="0"/>
          <w:sz w:val="16"/>
          <w:szCs w:val="16"/>
          <w:lang w:val="hy-AM"/>
        </w:rPr>
      </w:pPr>
    </w:p>
    <w:p w:rsidR="002305C1" w:rsidRDefault="002305C1" w:rsidP="00B46D58">
      <w:pPr>
        <w:pStyle w:val="a3"/>
        <w:widowControl w:val="0"/>
        <w:spacing w:after="160" w:line="240" w:lineRule="auto"/>
        <w:ind w:left="3969" w:firstLine="0"/>
        <w:rPr>
          <w:rFonts w:ascii="GHEA Grapalat" w:hAnsi="GHEA Grapalat"/>
          <w:i w:val="0"/>
          <w:sz w:val="16"/>
          <w:szCs w:val="16"/>
          <w:lang w:val="hy-AM"/>
        </w:rPr>
      </w:pPr>
    </w:p>
    <w:p w:rsidR="00A24088" w:rsidRDefault="00A24088" w:rsidP="00B46D58">
      <w:pPr>
        <w:pStyle w:val="a3"/>
        <w:widowControl w:val="0"/>
        <w:spacing w:after="160" w:line="240" w:lineRule="auto"/>
        <w:ind w:left="3969" w:firstLine="0"/>
        <w:rPr>
          <w:rFonts w:ascii="GHEA Grapalat" w:hAnsi="GHEA Grapalat"/>
          <w:i w:val="0"/>
          <w:sz w:val="16"/>
          <w:szCs w:val="16"/>
          <w:lang w:val="hy-AM"/>
        </w:rPr>
      </w:pPr>
    </w:p>
    <w:p w:rsidR="00A24088" w:rsidRPr="006E46EE" w:rsidRDefault="00A24088" w:rsidP="00B46D58">
      <w:pPr>
        <w:pStyle w:val="a3"/>
        <w:widowControl w:val="0"/>
        <w:spacing w:after="160" w:line="240" w:lineRule="auto"/>
        <w:ind w:left="3969" w:firstLine="0"/>
        <w:rPr>
          <w:rFonts w:ascii="GHEA Grapalat" w:hAnsi="GHEA Grapalat"/>
          <w:i w:val="0"/>
          <w:sz w:val="16"/>
          <w:szCs w:val="16"/>
          <w:lang w:val="hy-AM"/>
        </w:rPr>
      </w:pPr>
    </w:p>
    <w:p w:rsidR="006E46EE" w:rsidRPr="00036028" w:rsidRDefault="006E46EE" w:rsidP="006E46EE">
      <w:pPr>
        <w:ind w:firstLine="720"/>
        <w:jc w:val="center"/>
        <w:rPr>
          <w:rFonts w:ascii="GHEA Grapalat" w:hAnsi="GHEA Grapalat"/>
          <w:sz w:val="20"/>
          <w:szCs w:val="20"/>
          <w:lang w:val="af-ZA"/>
        </w:rPr>
      </w:pPr>
      <w:r w:rsidRPr="00036028">
        <w:rPr>
          <w:rFonts w:ascii="GHEA Grapalat" w:hAnsi="GHEA Grapalat"/>
          <w:sz w:val="20"/>
          <w:szCs w:val="20"/>
          <w:lang w:val="af-ZA"/>
        </w:rPr>
        <w:lastRenderedPageBreak/>
        <w:t>ABOUT REQUEST FOR QUOTATION</w:t>
      </w:r>
    </w:p>
    <w:p w:rsidR="006E46EE" w:rsidRPr="00036028" w:rsidRDefault="006E46EE" w:rsidP="006E46EE">
      <w:pPr>
        <w:ind w:firstLine="720"/>
        <w:jc w:val="center"/>
        <w:rPr>
          <w:rFonts w:ascii="GHEA Grapalat" w:hAnsi="GHEA Grapalat"/>
          <w:sz w:val="20"/>
          <w:szCs w:val="20"/>
          <w:lang w:val="af-ZA"/>
        </w:rPr>
      </w:pPr>
    </w:p>
    <w:p w:rsidR="006E46EE" w:rsidRPr="00036028" w:rsidRDefault="006E46EE" w:rsidP="006E46EE">
      <w:pPr>
        <w:ind w:firstLine="720"/>
        <w:jc w:val="center"/>
        <w:rPr>
          <w:rFonts w:ascii="GHEA Grapalat" w:hAnsi="GHEA Grapalat"/>
          <w:sz w:val="20"/>
          <w:szCs w:val="20"/>
          <w:lang w:val="af-ZA"/>
        </w:rPr>
      </w:pPr>
      <w:r w:rsidRPr="00036028">
        <w:rPr>
          <w:rFonts w:ascii="GHEA Grapalat" w:hAnsi="GHEA Grapalat"/>
          <w:sz w:val="20"/>
          <w:szCs w:val="20"/>
          <w:lang w:val="af-ZA"/>
        </w:rPr>
        <w:t>This text of the announcement is approved by “1” order of the Commission of the Request for Quotation of “</w:t>
      </w:r>
      <w:r w:rsidR="003F3D6E" w:rsidRPr="003F3D6E">
        <w:rPr>
          <w:rFonts w:ascii="GHEA Grapalat" w:hAnsi="GHEA Grapalat"/>
          <w:sz w:val="20"/>
          <w:szCs w:val="20"/>
          <w:lang w:val="en-US"/>
        </w:rPr>
        <w:t>1</w:t>
      </w:r>
      <w:r w:rsidR="002305C1" w:rsidRPr="002305C1">
        <w:rPr>
          <w:rFonts w:ascii="GHEA Grapalat" w:hAnsi="GHEA Grapalat"/>
          <w:sz w:val="20"/>
          <w:szCs w:val="20"/>
          <w:lang w:val="en-US"/>
        </w:rPr>
        <w:t>1</w:t>
      </w:r>
      <w:r w:rsidRPr="00036028">
        <w:rPr>
          <w:rFonts w:ascii="GHEA Grapalat" w:hAnsi="GHEA Grapalat"/>
          <w:sz w:val="20"/>
          <w:szCs w:val="20"/>
          <w:lang w:val="af-ZA"/>
        </w:rPr>
        <w:t>” “</w:t>
      </w:r>
      <w:r w:rsidR="003F3D6E">
        <w:rPr>
          <w:rFonts w:ascii="GHEA Grapalat" w:hAnsi="GHEA Grapalat"/>
          <w:sz w:val="20"/>
          <w:szCs w:val="20"/>
          <w:lang w:val="en-US"/>
        </w:rPr>
        <w:t>July</w:t>
      </w:r>
      <w:r w:rsidRPr="00036028">
        <w:rPr>
          <w:rFonts w:ascii="GHEA Grapalat" w:hAnsi="GHEA Grapalat"/>
          <w:sz w:val="20"/>
          <w:szCs w:val="20"/>
          <w:lang w:val="af-ZA"/>
        </w:rPr>
        <w:t>” 202</w:t>
      </w:r>
      <w:r w:rsidR="00973105">
        <w:rPr>
          <w:rFonts w:ascii="GHEA Grapalat" w:hAnsi="GHEA Grapalat"/>
          <w:sz w:val="20"/>
          <w:szCs w:val="20"/>
          <w:lang w:val="af-ZA"/>
        </w:rPr>
        <w:t>3</w:t>
      </w:r>
      <w:r w:rsidRPr="00036028">
        <w:rPr>
          <w:rFonts w:ascii="GHEA Grapalat" w:hAnsi="GHEA Grapalat"/>
          <w:sz w:val="20"/>
          <w:szCs w:val="20"/>
          <w:lang w:val="af-ZA"/>
        </w:rPr>
        <w:t>, and is published according to the article 27 of the RA law on procurements.</w:t>
      </w:r>
    </w:p>
    <w:p w:rsidR="006E46EE" w:rsidRPr="00036028" w:rsidRDefault="006E46EE" w:rsidP="006E46EE">
      <w:pPr>
        <w:ind w:firstLine="720"/>
        <w:jc w:val="center"/>
        <w:rPr>
          <w:rFonts w:ascii="GHEA Grapalat" w:hAnsi="GHEA Grapalat"/>
          <w:sz w:val="20"/>
          <w:szCs w:val="20"/>
          <w:lang w:val="af-ZA"/>
        </w:rPr>
      </w:pPr>
    </w:p>
    <w:p w:rsidR="006E46EE" w:rsidRPr="00036028" w:rsidRDefault="006E46EE" w:rsidP="006E46EE">
      <w:pPr>
        <w:ind w:firstLine="720"/>
        <w:jc w:val="center"/>
        <w:rPr>
          <w:rFonts w:ascii="GHEA Grapalat" w:hAnsi="GHEA Grapalat"/>
          <w:sz w:val="20"/>
          <w:szCs w:val="20"/>
          <w:lang w:val="af-ZA"/>
        </w:rPr>
      </w:pPr>
      <w:r w:rsidRPr="00036028">
        <w:rPr>
          <w:rFonts w:ascii="GHEA Grapalat" w:hAnsi="GHEA Grapalat"/>
          <w:sz w:val="20"/>
          <w:szCs w:val="20"/>
          <w:lang w:val="af-ZA"/>
        </w:rPr>
        <w:t>Request for quotation code ԳՀԱՊՁԲ-202</w:t>
      </w:r>
      <w:r w:rsidR="004C4FF3" w:rsidRPr="004C4FF3">
        <w:rPr>
          <w:rFonts w:ascii="GHEA Grapalat" w:hAnsi="GHEA Grapalat"/>
          <w:sz w:val="20"/>
          <w:szCs w:val="20"/>
          <w:lang w:val="en-US"/>
        </w:rPr>
        <w:t>3/</w:t>
      </w:r>
      <w:r w:rsidR="00973105">
        <w:rPr>
          <w:rFonts w:ascii="GHEA Grapalat" w:hAnsi="GHEA Grapalat"/>
          <w:sz w:val="20"/>
          <w:szCs w:val="20"/>
          <w:lang w:val="en-US"/>
        </w:rPr>
        <w:t>1</w:t>
      </w:r>
      <w:r w:rsidR="00602490">
        <w:rPr>
          <w:rFonts w:ascii="GHEA Grapalat" w:hAnsi="GHEA Grapalat"/>
          <w:sz w:val="20"/>
          <w:szCs w:val="20"/>
          <w:lang w:val="en-US"/>
        </w:rPr>
        <w:t>5</w:t>
      </w:r>
      <w:r w:rsidRPr="00036028">
        <w:rPr>
          <w:rFonts w:ascii="GHEA Grapalat" w:hAnsi="GHEA Grapalat"/>
          <w:sz w:val="20"/>
          <w:szCs w:val="20"/>
          <w:lang w:val="af-ZA"/>
        </w:rPr>
        <w:t>-</w:t>
      </w:r>
      <w:r w:rsidR="003F3D6E">
        <w:rPr>
          <w:rFonts w:ascii="GHEA Grapalat" w:hAnsi="GHEA Grapalat"/>
          <w:sz w:val="20"/>
          <w:szCs w:val="20"/>
          <w:lang w:val="af-ZA"/>
        </w:rPr>
        <w:t>6</w:t>
      </w:r>
      <w:r w:rsidRPr="00036028">
        <w:rPr>
          <w:rFonts w:ascii="GHEA Grapalat" w:hAnsi="GHEA Grapalat"/>
          <w:sz w:val="20"/>
          <w:szCs w:val="20"/>
          <w:lang w:val="af-ZA"/>
        </w:rPr>
        <w:t>-ԴԲԳԳԿ</w:t>
      </w:r>
    </w:p>
    <w:p w:rsidR="006E46EE" w:rsidRPr="00036028" w:rsidRDefault="006E46EE" w:rsidP="006E46EE">
      <w:pPr>
        <w:ind w:firstLine="720"/>
        <w:jc w:val="center"/>
        <w:rPr>
          <w:rFonts w:ascii="GHEA Grapalat" w:hAnsi="GHEA Grapalat"/>
          <w:sz w:val="20"/>
          <w:szCs w:val="20"/>
          <w:lang w:val="af-ZA"/>
        </w:rPr>
      </w:pPr>
    </w:p>
    <w:p w:rsidR="006E46EE" w:rsidRPr="00036028" w:rsidRDefault="006E46EE" w:rsidP="006E46EE">
      <w:pPr>
        <w:ind w:firstLine="708"/>
        <w:rPr>
          <w:rFonts w:ascii="GHEA Grapalat" w:hAnsi="GHEA Grapalat"/>
          <w:sz w:val="20"/>
          <w:szCs w:val="20"/>
          <w:lang w:val="af-ZA"/>
        </w:rPr>
      </w:pPr>
      <w:r w:rsidRPr="00036028">
        <w:rPr>
          <w:rFonts w:ascii="GHEA Grapalat" w:hAnsi="GHEA Grapalat"/>
          <w:sz w:val="20"/>
          <w:szCs w:val="20"/>
          <w:lang w:val="af-ZA"/>
        </w:rPr>
        <w:t xml:space="preserve">Procuring entity </w:t>
      </w:r>
      <w:r w:rsidRPr="00D14C0A">
        <w:rPr>
          <w:rFonts w:ascii="GHEA Grapalat" w:hAnsi="GHEA Grapalat"/>
          <w:b/>
          <w:sz w:val="20"/>
          <w:szCs w:val="20"/>
          <w:lang w:val="af-ZA"/>
        </w:rPr>
        <w:t>Scientific-Practical Center of Forensic Medicine, RA , MOH</w:t>
      </w:r>
      <w:r w:rsidRPr="00036028">
        <w:rPr>
          <w:rFonts w:ascii="GHEA Grapalat" w:hAnsi="GHEA Grapalat"/>
          <w:sz w:val="20"/>
          <w:szCs w:val="20"/>
          <w:lang w:val="af-ZA"/>
        </w:rPr>
        <w:t xml:space="preserve">, located in </w:t>
      </w:r>
      <w:r w:rsidRPr="00D14C0A">
        <w:rPr>
          <w:rFonts w:ascii="GHEA Grapalat" w:hAnsi="GHEA Grapalat"/>
          <w:b/>
          <w:sz w:val="20"/>
          <w:szCs w:val="20"/>
          <w:lang w:val="af-ZA"/>
        </w:rPr>
        <w:t>Heratsi 5/1, Yerevan, 0025</w:t>
      </w:r>
      <w:r w:rsidRPr="00036028">
        <w:rPr>
          <w:rFonts w:ascii="GHEA Grapalat" w:hAnsi="GHEA Grapalat"/>
          <w:sz w:val="20"/>
          <w:szCs w:val="20"/>
          <w:lang w:val="af-ZA"/>
        </w:rPr>
        <w:t>, Armenia address, announces a request for quotation, which is performed in one round.</w:t>
      </w:r>
    </w:p>
    <w:p w:rsidR="006E46EE" w:rsidRPr="00036028" w:rsidRDefault="006E46EE" w:rsidP="006E46EE">
      <w:pPr>
        <w:jc w:val="both"/>
        <w:rPr>
          <w:rFonts w:ascii="GHEA Grapalat" w:hAnsi="GHEA Grapalat"/>
          <w:sz w:val="20"/>
          <w:szCs w:val="20"/>
          <w:lang w:val="af-ZA"/>
        </w:rPr>
      </w:pPr>
      <w:r w:rsidRPr="00036028">
        <w:rPr>
          <w:rFonts w:ascii="GHEA Grapalat" w:hAnsi="GHEA Grapalat"/>
          <w:sz w:val="20"/>
          <w:szCs w:val="20"/>
          <w:lang w:val="af-ZA"/>
        </w:rPr>
        <w:tab/>
        <w:t xml:space="preserve">The selected participant of the request for quotation, in a prescribed manner, will be offered to sign a contract of supply of </w:t>
      </w:r>
      <w:r w:rsidR="003F3D6E" w:rsidRPr="003F3D6E">
        <w:rPr>
          <w:rFonts w:ascii="GHEA Grapalat" w:hAnsi="GHEA Grapalat"/>
          <w:b/>
          <w:sz w:val="20"/>
          <w:szCs w:val="20"/>
          <w:lang w:val="en-US"/>
        </w:rPr>
        <w:t>g</w:t>
      </w:r>
      <w:r w:rsidR="003F3D6E" w:rsidRPr="003F3D6E">
        <w:rPr>
          <w:rFonts w:ascii="GHEA Grapalat" w:hAnsi="GHEA Grapalat"/>
          <w:b/>
          <w:sz w:val="20"/>
          <w:szCs w:val="20"/>
          <w:lang w:val="af-ZA"/>
        </w:rPr>
        <w:t>aseous nitrogen, chemicals and reagents</w:t>
      </w:r>
      <w:r w:rsidR="00973105" w:rsidRPr="00973105">
        <w:rPr>
          <w:rFonts w:ascii="GHEA Grapalat" w:hAnsi="GHEA Grapalat"/>
          <w:b/>
          <w:sz w:val="20"/>
          <w:szCs w:val="20"/>
          <w:lang w:val="af-ZA"/>
        </w:rPr>
        <w:t xml:space="preserve"> </w:t>
      </w:r>
      <w:r w:rsidRPr="00036028">
        <w:rPr>
          <w:rFonts w:ascii="GHEA Grapalat" w:hAnsi="GHEA Grapalat"/>
          <w:sz w:val="20"/>
          <w:szCs w:val="20"/>
          <w:lang w:val="af-ZA"/>
        </w:rPr>
        <w:t>(hereinafter, contract).</w:t>
      </w:r>
    </w:p>
    <w:p w:rsidR="006E46EE" w:rsidRPr="00036028" w:rsidRDefault="006E46EE" w:rsidP="006E46EE">
      <w:pPr>
        <w:jc w:val="both"/>
        <w:rPr>
          <w:rFonts w:ascii="GHEA Grapalat" w:hAnsi="GHEA Grapalat"/>
          <w:sz w:val="20"/>
          <w:szCs w:val="20"/>
          <w:lang w:val="af-ZA"/>
        </w:rPr>
      </w:pPr>
      <w:r w:rsidRPr="00036028">
        <w:rPr>
          <w:rFonts w:ascii="GHEA Grapalat" w:hAnsi="GHEA Grapalat"/>
          <w:sz w:val="20"/>
          <w:szCs w:val="20"/>
          <w:lang w:val="af-ZA"/>
        </w:rPr>
        <w:tab/>
        <w:t>According to the article 7 of the RA law on procurements any person, regardless of being a foreign person, organization or stateless person, has an equal right to participate in the request for quotation.</w:t>
      </w:r>
    </w:p>
    <w:p w:rsidR="006E46EE" w:rsidRPr="00036028" w:rsidRDefault="006E46EE" w:rsidP="006E46EE">
      <w:pPr>
        <w:ind w:firstLine="720"/>
        <w:jc w:val="both"/>
        <w:rPr>
          <w:rFonts w:ascii="GHEA Grapalat" w:hAnsi="GHEA Grapalat"/>
          <w:sz w:val="20"/>
          <w:szCs w:val="20"/>
          <w:lang w:val="af-ZA"/>
        </w:rPr>
      </w:pPr>
      <w:r w:rsidRPr="00036028">
        <w:rPr>
          <w:rFonts w:ascii="GHEA Grapalat" w:hAnsi="GHEA Grapalat"/>
          <w:sz w:val="20"/>
          <w:szCs w:val="20"/>
          <w:lang w:val="af-ZA"/>
        </w:rPr>
        <w:t xml:space="preserve">People having no right to participate in the request for quotation as well as the qualification criteria presented to the participants and the documents to be submitted for the evaluation of those criteria are defined in the invitation of this procedure. </w:t>
      </w:r>
    </w:p>
    <w:p w:rsidR="006E46EE" w:rsidRPr="00036028" w:rsidRDefault="006E46EE" w:rsidP="006E46EE">
      <w:pPr>
        <w:ind w:firstLine="720"/>
        <w:jc w:val="both"/>
        <w:rPr>
          <w:rFonts w:ascii="GHEA Grapalat" w:hAnsi="GHEA Grapalat"/>
          <w:sz w:val="20"/>
          <w:szCs w:val="20"/>
          <w:lang w:val="af-ZA"/>
        </w:rPr>
      </w:pPr>
      <w:r w:rsidRPr="00036028">
        <w:rPr>
          <w:rFonts w:ascii="GHEA Grapalat" w:hAnsi="GHEA Grapalat"/>
          <w:sz w:val="20"/>
          <w:szCs w:val="20"/>
          <w:lang w:val="af-ZA"/>
        </w:rPr>
        <w:t xml:space="preserve">The selected participant is determined from the number of the bidders meeting the requirements of the invitation and evaluated as satisfactory on the principle of giving preference to the participant offering the lowest bid. </w:t>
      </w:r>
    </w:p>
    <w:p w:rsidR="006E46EE" w:rsidRPr="00036028" w:rsidRDefault="006E46EE" w:rsidP="006E46EE">
      <w:pPr>
        <w:ind w:firstLine="720"/>
        <w:jc w:val="both"/>
        <w:rPr>
          <w:rFonts w:ascii="GHEA Grapalat" w:hAnsi="GHEA Grapalat"/>
          <w:sz w:val="20"/>
          <w:szCs w:val="20"/>
          <w:lang w:val="af-ZA"/>
        </w:rPr>
      </w:pPr>
      <w:r w:rsidRPr="00036028">
        <w:rPr>
          <w:rFonts w:ascii="GHEA Grapalat" w:hAnsi="GHEA Grapalat"/>
          <w:sz w:val="20"/>
          <w:szCs w:val="20"/>
          <w:lang w:val="af-ZA"/>
        </w:rPr>
        <w:t xml:space="preserve">In order to receive the hard copy of the invitation of the request for quotation it is required to apply to the procuring entity before day 7-th after the publication of this announcement until </w:t>
      </w:r>
      <w:bookmarkStart w:id="3" w:name="_Hlk25366155"/>
      <w:r w:rsidRPr="00036028">
        <w:rPr>
          <w:rFonts w:ascii="GHEA Grapalat" w:hAnsi="GHEA Grapalat"/>
          <w:sz w:val="20"/>
          <w:szCs w:val="20"/>
          <w:lang w:val="af-ZA"/>
        </w:rPr>
        <w:t>1</w:t>
      </w:r>
      <w:r w:rsidR="00A24088">
        <w:rPr>
          <w:rFonts w:ascii="GHEA Grapalat" w:hAnsi="GHEA Grapalat"/>
          <w:sz w:val="20"/>
          <w:szCs w:val="20"/>
          <w:lang w:val="af-ZA"/>
        </w:rPr>
        <w:t>6</w:t>
      </w:r>
      <w:r w:rsidRPr="00036028">
        <w:rPr>
          <w:rFonts w:ascii="GHEA Grapalat" w:hAnsi="GHEA Grapalat"/>
          <w:sz w:val="20"/>
          <w:szCs w:val="20"/>
          <w:lang w:val="af-ZA"/>
        </w:rPr>
        <w:t>:</w:t>
      </w:r>
      <w:r w:rsidRPr="00730A16">
        <w:rPr>
          <w:rFonts w:ascii="GHEA Grapalat" w:hAnsi="GHEA Grapalat"/>
          <w:sz w:val="20"/>
          <w:szCs w:val="20"/>
          <w:lang w:val="en-US"/>
        </w:rPr>
        <w:t>0</w:t>
      </w:r>
      <w:r w:rsidRPr="00036028">
        <w:rPr>
          <w:rFonts w:ascii="GHEA Grapalat" w:hAnsi="GHEA Grapalat"/>
          <w:sz w:val="20"/>
          <w:szCs w:val="20"/>
          <w:lang w:val="af-ZA"/>
        </w:rPr>
        <w:t xml:space="preserve">0 </w:t>
      </w:r>
      <w:bookmarkEnd w:id="3"/>
      <w:r w:rsidRPr="00036028">
        <w:rPr>
          <w:rFonts w:ascii="GHEA Grapalat" w:hAnsi="GHEA Grapalat"/>
          <w:sz w:val="20"/>
          <w:szCs w:val="20"/>
          <w:lang w:val="af-ZA"/>
        </w:rPr>
        <w:t xml:space="preserve">o’clock. Moreover, in order to receive the hard copy of the invitation, a written application must be presented to the procuring entity. The procuring entity ensures the provision of the hard copy of the invitation free of charge  on the first work day following the receipt of such a request. </w:t>
      </w:r>
    </w:p>
    <w:p w:rsidR="006E46EE" w:rsidRPr="00036028" w:rsidRDefault="006E46EE" w:rsidP="006E46EE">
      <w:pPr>
        <w:ind w:firstLine="720"/>
        <w:jc w:val="both"/>
        <w:rPr>
          <w:rFonts w:ascii="GHEA Grapalat" w:hAnsi="GHEA Grapalat"/>
          <w:sz w:val="20"/>
          <w:szCs w:val="20"/>
          <w:lang w:val="af-ZA"/>
        </w:rPr>
      </w:pPr>
      <w:r w:rsidRPr="00036028">
        <w:rPr>
          <w:rFonts w:ascii="GHEA Grapalat" w:hAnsi="GHEA Grapalat"/>
          <w:sz w:val="20"/>
          <w:szCs w:val="20"/>
          <w:lang w:val="af-ZA"/>
        </w:rPr>
        <w:t xml:space="preserve">In case of receiving a request to provide the invitation electronically, the procuring entity ensures the provision of the invitation electronically during the first work day following the receipt of such a request. </w:t>
      </w:r>
    </w:p>
    <w:p w:rsidR="006E46EE" w:rsidRPr="00036028" w:rsidRDefault="006E46EE" w:rsidP="006E46EE">
      <w:pPr>
        <w:ind w:firstLine="720"/>
        <w:jc w:val="both"/>
        <w:rPr>
          <w:rFonts w:ascii="GHEA Grapalat" w:hAnsi="GHEA Grapalat"/>
          <w:sz w:val="20"/>
          <w:szCs w:val="20"/>
          <w:lang w:val="af-ZA"/>
        </w:rPr>
      </w:pPr>
      <w:r w:rsidRPr="00036028">
        <w:rPr>
          <w:rFonts w:ascii="GHEA Grapalat" w:hAnsi="GHEA Grapalat"/>
          <w:sz w:val="20"/>
          <w:szCs w:val="20"/>
          <w:lang w:val="af-ZA"/>
        </w:rPr>
        <w:t xml:space="preserve">Not receiving an invitation does not limit the right of the participant to participate in the request for quotation. </w:t>
      </w:r>
    </w:p>
    <w:p w:rsidR="006E46EE" w:rsidRPr="00036028" w:rsidRDefault="006E46EE" w:rsidP="006E46EE">
      <w:pPr>
        <w:ind w:firstLine="720"/>
        <w:jc w:val="both"/>
        <w:rPr>
          <w:rFonts w:ascii="GHEA Grapalat" w:hAnsi="GHEA Grapalat"/>
          <w:sz w:val="20"/>
          <w:szCs w:val="20"/>
          <w:lang w:val="af-ZA"/>
        </w:rPr>
      </w:pPr>
      <w:r w:rsidRPr="00036028">
        <w:rPr>
          <w:rFonts w:ascii="GHEA Grapalat" w:hAnsi="GHEA Grapalat"/>
          <w:sz w:val="20"/>
          <w:szCs w:val="20"/>
          <w:lang w:val="af-ZA"/>
        </w:rPr>
        <w:t>The bids for the request for quotation must be presented at</w:t>
      </w:r>
      <w:r>
        <w:rPr>
          <w:rFonts w:ascii="GHEA Grapalat" w:hAnsi="GHEA Grapalat"/>
          <w:sz w:val="20"/>
          <w:szCs w:val="20"/>
          <w:lang w:val="af-ZA"/>
        </w:rPr>
        <w:t xml:space="preserve"> </w:t>
      </w:r>
      <w:r w:rsidRPr="00036028">
        <w:rPr>
          <w:rFonts w:ascii="GHEA Grapalat" w:hAnsi="GHEA Grapalat"/>
          <w:sz w:val="20"/>
          <w:szCs w:val="20"/>
          <w:lang w:val="af-ZA"/>
        </w:rPr>
        <w:t>Heratsi 5/1, Yerevan, 0025, Armenia address in hard copies before day 7-th after the publication of this announcement until 1</w:t>
      </w:r>
      <w:r w:rsidR="00A24088">
        <w:rPr>
          <w:rFonts w:ascii="GHEA Grapalat" w:hAnsi="GHEA Grapalat"/>
          <w:sz w:val="20"/>
          <w:szCs w:val="20"/>
          <w:lang w:val="af-ZA"/>
        </w:rPr>
        <w:t>6</w:t>
      </w:r>
      <w:r w:rsidRPr="00036028">
        <w:rPr>
          <w:rFonts w:ascii="GHEA Grapalat" w:hAnsi="GHEA Grapalat"/>
          <w:sz w:val="20"/>
          <w:szCs w:val="20"/>
          <w:lang w:val="af-ZA"/>
        </w:rPr>
        <w:t>:</w:t>
      </w:r>
      <w:r w:rsidRPr="00730A16">
        <w:rPr>
          <w:rFonts w:ascii="GHEA Grapalat" w:hAnsi="GHEA Grapalat"/>
          <w:sz w:val="20"/>
          <w:szCs w:val="20"/>
          <w:lang w:val="en-US"/>
        </w:rPr>
        <w:t>0</w:t>
      </w:r>
      <w:r w:rsidRPr="00036028">
        <w:rPr>
          <w:rFonts w:ascii="GHEA Grapalat" w:hAnsi="GHEA Grapalat"/>
          <w:sz w:val="20"/>
          <w:szCs w:val="20"/>
          <w:lang w:val="af-ZA"/>
        </w:rPr>
        <w:t xml:space="preserve">0 o’clock. Besides Armenian, the bids can be presented in English and Russian. </w:t>
      </w:r>
    </w:p>
    <w:p w:rsidR="006E46EE" w:rsidRPr="00036028" w:rsidRDefault="006E46EE" w:rsidP="006E46EE">
      <w:pPr>
        <w:ind w:firstLine="708"/>
        <w:jc w:val="both"/>
        <w:rPr>
          <w:rFonts w:ascii="GHEA Grapalat" w:hAnsi="GHEA Grapalat"/>
          <w:sz w:val="20"/>
          <w:szCs w:val="20"/>
          <w:lang w:val="af-ZA"/>
        </w:rPr>
      </w:pPr>
      <w:r w:rsidRPr="00036028">
        <w:rPr>
          <w:rFonts w:ascii="GHEA Grapalat" w:hAnsi="GHEA Grapalat"/>
          <w:sz w:val="20"/>
          <w:szCs w:val="20"/>
          <w:lang w:val="af-ZA"/>
        </w:rPr>
        <w:t xml:space="preserve">The opening of the bids will take place at </w:t>
      </w:r>
      <w:r w:rsidRPr="00D14C0A">
        <w:rPr>
          <w:rFonts w:ascii="GHEA Grapalat" w:hAnsi="GHEA Grapalat"/>
          <w:b/>
          <w:sz w:val="20"/>
          <w:szCs w:val="20"/>
          <w:lang w:val="af-ZA"/>
        </w:rPr>
        <w:t>Heratsi 5/1, Yerevan, 0025, Armenia</w:t>
      </w:r>
      <w:r w:rsidRPr="00036028">
        <w:rPr>
          <w:rFonts w:ascii="GHEA Grapalat" w:hAnsi="GHEA Grapalat"/>
          <w:sz w:val="20"/>
          <w:szCs w:val="20"/>
          <w:lang w:val="af-ZA"/>
        </w:rPr>
        <w:t xml:space="preserve"> address on </w:t>
      </w:r>
      <w:r w:rsidRPr="00D14C0A">
        <w:rPr>
          <w:rFonts w:ascii="GHEA Grapalat" w:hAnsi="GHEA Grapalat"/>
          <w:b/>
          <w:sz w:val="20"/>
          <w:szCs w:val="20"/>
          <w:lang w:val="af-ZA"/>
        </w:rPr>
        <w:t>“</w:t>
      </w:r>
      <w:r w:rsidR="003F3D6E">
        <w:rPr>
          <w:rFonts w:ascii="GHEA Grapalat" w:hAnsi="GHEA Grapalat"/>
          <w:b/>
          <w:sz w:val="20"/>
          <w:szCs w:val="20"/>
          <w:lang w:val="af-ZA"/>
        </w:rPr>
        <w:t>19</w:t>
      </w:r>
      <w:r w:rsidRPr="00D14C0A">
        <w:rPr>
          <w:rFonts w:ascii="GHEA Grapalat" w:hAnsi="GHEA Grapalat"/>
          <w:b/>
          <w:sz w:val="20"/>
          <w:szCs w:val="20"/>
          <w:lang w:val="af-ZA"/>
        </w:rPr>
        <w:t>” “</w:t>
      </w:r>
      <w:r w:rsidR="002305C1">
        <w:rPr>
          <w:rFonts w:ascii="GHEA Grapalat" w:hAnsi="GHEA Grapalat"/>
          <w:b/>
          <w:sz w:val="20"/>
          <w:szCs w:val="20"/>
          <w:lang w:val="en-US"/>
        </w:rPr>
        <w:t>Ju</w:t>
      </w:r>
      <w:r w:rsidR="003F3D6E">
        <w:rPr>
          <w:rFonts w:ascii="GHEA Grapalat" w:hAnsi="GHEA Grapalat"/>
          <w:b/>
          <w:sz w:val="20"/>
          <w:szCs w:val="20"/>
          <w:lang w:val="en-US"/>
        </w:rPr>
        <w:t>ly</w:t>
      </w:r>
      <w:r w:rsidRPr="00D14C0A">
        <w:rPr>
          <w:rFonts w:ascii="GHEA Grapalat" w:hAnsi="GHEA Grapalat"/>
          <w:b/>
          <w:sz w:val="20"/>
          <w:szCs w:val="20"/>
          <w:lang w:val="af-ZA"/>
        </w:rPr>
        <w:t>” “202</w:t>
      </w:r>
      <w:r w:rsidR="004C4FF3" w:rsidRPr="004C4FF3">
        <w:rPr>
          <w:rFonts w:ascii="GHEA Grapalat" w:hAnsi="GHEA Grapalat"/>
          <w:b/>
          <w:sz w:val="20"/>
          <w:szCs w:val="20"/>
          <w:lang w:val="en-US"/>
        </w:rPr>
        <w:t>3</w:t>
      </w:r>
      <w:r w:rsidRPr="00D14C0A">
        <w:rPr>
          <w:rFonts w:ascii="GHEA Grapalat" w:hAnsi="GHEA Grapalat"/>
          <w:b/>
          <w:sz w:val="20"/>
          <w:szCs w:val="20"/>
          <w:lang w:val="af-ZA"/>
        </w:rPr>
        <w:t>” at 1</w:t>
      </w:r>
      <w:r w:rsidR="00A24088">
        <w:rPr>
          <w:rFonts w:ascii="GHEA Grapalat" w:hAnsi="GHEA Grapalat"/>
          <w:b/>
          <w:sz w:val="20"/>
          <w:szCs w:val="20"/>
          <w:lang w:val="af-ZA"/>
        </w:rPr>
        <w:t>6</w:t>
      </w:r>
      <w:r w:rsidRPr="00D14C0A">
        <w:rPr>
          <w:rFonts w:ascii="GHEA Grapalat" w:hAnsi="GHEA Grapalat"/>
          <w:b/>
          <w:sz w:val="20"/>
          <w:szCs w:val="20"/>
          <w:lang w:val="af-ZA"/>
        </w:rPr>
        <w:t>:00 o’clock</w:t>
      </w:r>
      <w:r w:rsidRPr="00036028">
        <w:rPr>
          <w:rFonts w:ascii="GHEA Grapalat" w:hAnsi="GHEA Grapalat"/>
          <w:sz w:val="20"/>
          <w:szCs w:val="20"/>
          <w:lang w:val="af-ZA"/>
        </w:rPr>
        <w:t>.</w:t>
      </w:r>
    </w:p>
    <w:p w:rsidR="006E46EE" w:rsidRPr="0050546E" w:rsidRDefault="006E46EE" w:rsidP="006E46EE">
      <w:pPr>
        <w:ind w:firstLine="720"/>
        <w:jc w:val="both"/>
        <w:rPr>
          <w:rFonts w:ascii="GHEA Grapalat" w:hAnsi="GHEA Grapalat"/>
          <w:sz w:val="20"/>
          <w:szCs w:val="20"/>
          <w:lang w:val="af-ZA"/>
        </w:rPr>
      </w:pPr>
      <w:r w:rsidRPr="00D14C0A">
        <w:rPr>
          <w:rFonts w:ascii="GHEA Grapalat" w:hAnsi="GHEA Grapalat"/>
          <w:sz w:val="20"/>
          <w:szCs w:val="20"/>
          <w:lang w:val="af-ZA"/>
        </w:rPr>
        <w:t>The appeal against this procedure is carried out in the manner prescribed by the RA Law "On Procurement" and the RA Civil Procedure Code.</w:t>
      </w:r>
      <w:r w:rsidRPr="0050546E">
        <w:rPr>
          <w:rFonts w:ascii="GHEA Grapalat" w:hAnsi="GHEA Grapalat"/>
          <w:sz w:val="20"/>
          <w:szCs w:val="20"/>
          <w:lang w:val="af-ZA"/>
        </w:rPr>
        <w:t xml:space="preserve">Further information related to this announcement can be received from the secretary of the evaluation commission </w:t>
      </w:r>
      <w:r w:rsidRPr="00224C5B">
        <w:rPr>
          <w:rFonts w:ascii="GHEA Grapalat" w:hAnsi="GHEA Grapalat"/>
          <w:b/>
          <w:sz w:val="20"/>
          <w:szCs w:val="20"/>
          <w:lang w:val="en-US"/>
        </w:rPr>
        <w:t xml:space="preserve">Tatyana </w:t>
      </w:r>
      <w:proofErr w:type="spellStart"/>
      <w:r w:rsidRPr="00224C5B">
        <w:rPr>
          <w:rFonts w:ascii="GHEA Grapalat" w:hAnsi="GHEA Grapalat"/>
          <w:b/>
          <w:sz w:val="20"/>
          <w:szCs w:val="20"/>
          <w:lang w:val="en-US"/>
        </w:rPr>
        <w:t>Mirzoyan</w:t>
      </w:r>
      <w:proofErr w:type="spellEnd"/>
      <w:r w:rsidRPr="0050546E">
        <w:rPr>
          <w:rFonts w:ascii="GHEA Grapalat" w:hAnsi="GHEA Grapalat"/>
          <w:sz w:val="20"/>
          <w:szCs w:val="20"/>
          <w:lang w:val="af-ZA"/>
        </w:rPr>
        <w:t xml:space="preserve"> </w:t>
      </w:r>
      <w:r w:rsidRPr="0050546E">
        <w:rPr>
          <w:rFonts w:ascii="GHEA Grapalat" w:hAnsi="GHEA Grapalat"/>
          <w:sz w:val="20"/>
          <w:szCs w:val="20"/>
          <w:lang w:val="af-ZA"/>
        </w:rPr>
        <w:tab/>
      </w:r>
    </w:p>
    <w:p w:rsidR="006E46EE" w:rsidRPr="0050546E" w:rsidRDefault="006E46EE" w:rsidP="006E46EE">
      <w:pPr>
        <w:ind w:firstLine="708"/>
        <w:jc w:val="both"/>
        <w:rPr>
          <w:rFonts w:ascii="GHEA Grapalat" w:hAnsi="GHEA Grapalat"/>
          <w:sz w:val="20"/>
          <w:szCs w:val="20"/>
          <w:lang w:val="af-ZA"/>
        </w:rPr>
      </w:pPr>
      <w:r w:rsidRPr="0050546E">
        <w:rPr>
          <w:rFonts w:ascii="GHEA Grapalat" w:hAnsi="GHEA Grapalat"/>
          <w:sz w:val="20"/>
          <w:szCs w:val="20"/>
          <w:lang w:val="af-ZA"/>
        </w:rPr>
        <w:t xml:space="preserve">Telephone </w:t>
      </w:r>
      <w:r w:rsidRPr="0050546E">
        <w:rPr>
          <w:rFonts w:ascii="GHEA Grapalat" w:hAnsi="GHEA Grapalat"/>
          <w:b/>
          <w:sz w:val="20"/>
          <w:szCs w:val="20"/>
          <w:lang w:val="hy-AM"/>
        </w:rPr>
        <w:t>+374 99 27 71 72</w:t>
      </w:r>
    </w:p>
    <w:p w:rsidR="006E46EE" w:rsidRPr="0050546E" w:rsidRDefault="006E46EE" w:rsidP="006E46EE">
      <w:pPr>
        <w:ind w:firstLine="708"/>
        <w:jc w:val="both"/>
        <w:rPr>
          <w:rFonts w:ascii="GHEA Grapalat" w:hAnsi="GHEA Grapalat"/>
          <w:sz w:val="20"/>
          <w:szCs w:val="20"/>
          <w:lang w:val="af-ZA"/>
        </w:rPr>
      </w:pPr>
      <w:r w:rsidRPr="0050546E">
        <w:rPr>
          <w:rFonts w:ascii="GHEA Grapalat" w:hAnsi="GHEA Grapalat"/>
          <w:sz w:val="20"/>
          <w:szCs w:val="20"/>
          <w:lang w:val="af-ZA"/>
        </w:rPr>
        <w:t xml:space="preserve">Email </w:t>
      </w:r>
      <w:r w:rsidR="00610EA1">
        <w:rPr>
          <w:rFonts w:ascii="GHEA Grapalat" w:hAnsi="GHEA Grapalat"/>
          <w:b/>
          <w:sz w:val="20"/>
          <w:szCs w:val="20"/>
          <w:lang w:val="af-ZA"/>
        </w:rPr>
        <w:fldChar w:fldCharType="begin"/>
      </w:r>
      <w:r w:rsidR="00610EA1">
        <w:rPr>
          <w:rFonts w:ascii="GHEA Grapalat" w:hAnsi="GHEA Grapalat"/>
          <w:b/>
          <w:sz w:val="20"/>
          <w:szCs w:val="20"/>
          <w:lang w:val="af-ZA"/>
        </w:rPr>
        <w:instrText xml:space="preserve"> HYPERLINK "mailto:formed78@gmail.com" </w:instrText>
      </w:r>
      <w:r w:rsidR="00610EA1">
        <w:rPr>
          <w:rFonts w:ascii="GHEA Grapalat" w:hAnsi="GHEA Grapalat"/>
          <w:b/>
          <w:sz w:val="20"/>
          <w:szCs w:val="20"/>
          <w:lang w:val="af-ZA"/>
        </w:rPr>
        <w:fldChar w:fldCharType="separate"/>
      </w:r>
      <w:r w:rsidRPr="0050546E">
        <w:rPr>
          <w:rFonts w:ascii="GHEA Grapalat" w:hAnsi="GHEA Grapalat"/>
          <w:b/>
          <w:sz w:val="20"/>
          <w:szCs w:val="20"/>
          <w:lang w:val="af-ZA"/>
        </w:rPr>
        <w:t>formed78@gmail.com</w:t>
      </w:r>
      <w:r w:rsidR="00610EA1">
        <w:rPr>
          <w:rFonts w:ascii="GHEA Grapalat" w:hAnsi="GHEA Grapalat"/>
          <w:b/>
          <w:sz w:val="20"/>
          <w:szCs w:val="20"/>
          <w:lang w:val="af-ZA"/>
        </w:rPr>
        <w:fldChar w:fldCharType="end"/>
      </w:r>
    </w:p>
    <w:p w:rsidR="006E46EE" w:rsidRPr="0050546E" w:rsidRDefault="006E46EE" w:rsidP="006E46EE">
      <w:pPr>
        <w:ind w:firstLine="708"/>
        <w:rPr>
          <w:rFonts w:ascii="GHEA Grapalat" w:hAnsi="GHEA Grapalat"/>
          <w:sz w:val="20"/>
          <w:szCs w:val="20"/>
          <w:lang w:val="af-ZA"/>
        </w:rPr>
      </w:pPr>
      <w:r w:rsidRPr="0050546E">
        <w:rPr>
          <w:rFonts w:ascii="GHEA Grapalat" w:hAnsi="GHEA Grapalat"/>
          <w:sz w:val="20"/>
          <w:szCs w:val="20"/>
          <w:lang w:val="af-ZA"/>
        </w:rPr>
        <w:t xml:space="preserve">Procuring entity </w:t>
      </w:r>
      <w:r w:rsidRPr="00D14C0A">
        <w:rPr>
          <w:rFonts w:ascii="GHEA Grapalat" w:hAnsi="GHEA Grapalat"/>
          <w:b/>
          <w:sz w:val="20"/>
          <w:szCs w:val="20"/>
          <w:lang w:val="af-ZA"/>
        </w:rPr>
        <w:t>Scientific-Practical Center of Forensic Medicine, RA, MOH</w:t>
      </w:r>
    </w:p>
    <w:p w:rsidR="006E46EE" w:rsidRPr="006E46EE" w:rsidRDefault="006E46EE" w:rsidP="00B46D58">
      <w:pPr>
        <w:pStyle w:val="aa"/>
        <w:widowControl w:val="0"/>
        <w:spacing w:after="160"/>
        <w:ind w:firstLine="567"/>
        <w:jc w:val="right"/>
        <w:rPr>
          <w:rFonts w:ascii="GHEA Grapalat" w:hAnsi="GHEA Grapalat"/>
          <w:i/>
          <w:lang w:val="af-ZA"/>
        </w:rPr>
      </w:pPr>
    </w:p>
    <w:p w:rsidR="006E46EE" w:rsidRPr="004C4FF3" w:rsidRDefault="006E46EE" w:rsidP="00B46D58">
      <w:pPr>
        <w:pStyle w:val="aa"/>
        <w:widowControl w:val="0"/>
        <w:spacing w:after="160"/>
        <w:ind w:firstLine="567"/>
        <w:jc w:val="right"/>
        <w:rPr>
          <w:rFonts w:ascii="GHEA Grapalat" w:hAnsi="GHEA Grapalat"/>
          <w:i/>
          <w:lang w:val="en-US"/>
        </w:rPr>
      </w:pPr>
    </w:p>
    <w:p w:rsidR="006E46EE" w:rsidRPr="004C4FF3" w:rsidRDefault="006E46EE" w:rsidP="00B46D58">
      <w:pPr>
        <w:pStyle w:val="aa"/>
        <w:widowControl w:val="0"/>
        <w:spacing w:after="160"/>
        <w:ind w:firstLine="567"/>
        <w:jc w:val="right"/>
        <w:rPr>
          <w:rFonts w:ascii="GHEA Grapalat" w:hAnsi="GHEA Grapalat"/>
          <w:i/>
          <w:lang w:val="en-US"/>
        </w:rPr>
      </w:pPr>
    </w:p>
    <w:p w:rsidR="006E46EE" w:rsidRDefault="006E46EE" w:rsidP="00B46D58">
      <w:pPr>
        <w:pStyle w:val="aa"/>
        <w:widowControl w:val="0"/>
        <w:spacing w:after="160"/>
        <w:ind w:firstLine="567"/>
        <w:jc w:val="right"/>
        <w:rPr>
          <w:rFonts w:ascii="GHEA Grapalat" w:hAnsi="GHEA Grapalat"/>
          <w:i/>
          <w:lang w:val="en-US"/>
        </w:rPr>
      </w:pPr>
    </w:p>
    <w:p w:rsidR="002305C1" w:rsidRPr="004C4FF3" w:rsidRDefault="002305C1" w:rsidP="00B46D58">
      <w:pPr>
        <w:pStyle w:val="aa"/>
        <w:widowControl w:val="0"/>
        <w:spacing w:after="160"/>
        <w:ind w:firstLine="567"/>
        <w:jc w:val="right"/>
        <w:rPr>
          <w:rFonts w:ascii="GHEA Grapalat" w:hAnsi="GHEA Grapalat"/>
          <w:i/>
          <w:lang w:val="en-US"/>
        </w:rPr>
      </w:pPr>
    </w:p>
    <w:p w:rsidR="006E46EE" w:rsidRPr="004C4FF3" w:rsidRDefault="006E46EE" w:rsidP="00B46D58">
      <w:pPr>
        <w:pStyle w:val="aa"/>
        <w:widowControl w:val="0"/>
        <w:spacing w:after="160"/>
        <w:ind w:firstLine="567"/>
        <w:jc w:val="right"/>
        <w:rPr>
          <w:rFonts w:ascii="GHEA Grapalat" w:hAnsi="GHEA Grapalat"/>
          <w:i/>
          <w:lang w:val="en-US"/>
        </w:rPr>
      </w:pPr>
    </w:p>
    <w:p w:rsidR="006E46EE" w:rsidRPr="003F3D6E" w:rsidRDefault="006E46EE" w:rsidP="006E46EE">
      <w:pPr>
        <w:pStyle w:val="a3"/>
        <w:widowControl w:val="0"/>
        <w:spacing w:line="240" w:lineRule="auto"/>
        <w:ind w:firstLine="567"/>
        <w:jc w:val="right"/>
        <w:rPr>
          <w:rFonts w:ascii="GHEA Grapalat" w:hAnsi="GHEA Grapalat"/>
          <w:i w:val="0"/>
          <w:sz w:val="24"/>
          <w:szCs w:val="24"/>
        </w:rPr>
      </w:pPr>
      <w:r w:rsidRPr="006E46EE">
        <w:rPr>
          <w:rFonts w:ascii="GHEA Grapalat" w:hAnsi="GHEA Grapalat"/>
          <w:i w:val="0"/>
          <w:sz w:val="24"/>
          <w:szCs w:val="24"/>
        </w:rPr>
        <w:lastRenderedPageBreak/>
        <w:t>Утверждено</w:t>
      </w:r>
    </w:p>
    <w:p w:rsidR="006E46EE" w:rsidRPr="006E46EE" w:rsidRDefault="006E46EE" w:rsidP="006E46EE">
      <w:pPr>
        <w:pStyle w:val="a3"/>
        <w:widowControl w:val="0"/>
        <w:spacing w:line="240" w:lineRule="auto"/>
        <w:ind w:firstLine="567"/>
        <w:jc w:val="right"/>
        <w:rPr>
          <w:rFonts w:ascii="GHEA Grapalat" w:hAnsi="GHEA Grapalat"/>
          <w:i w:val="0"/>
          <w:sz w:val="24"/>
          <w:szCs w:val="24"/>
        </w:rPr>
      </w:pPr>
      <w:r w:rsidRPr="006E46EE">
        <w:rPr>
          <w:rFonts w:ascii="GHEA Grapalat" w:hAnsi="GHEA Grapalat"/>
          <w:i w:val="0"/>
          <w:sz w:val="24"/>
          <w:szCs w:val="24"/>
        </w:rPr>
        <w:t xml:space="preserve">решением оценочной комиссии по запросу котировочных цен </w:t>
      </w:r>
    </w:p>
    <w:p w:rsidR="006E46EE" w:rsidRPr="006E46EE" w:rsidRDefault="006E46EE" w:rsidP="006E46EE">
      <w:pPr>
        <w:pStyle w:val="a3"/>
        <w:widowControl w:val="0"/>
        <w:spacing w:line="240" w:lineRule="auto"/>
        <w:ind w:firstLine="567"/>
        <w:jc w:val="right"/>
        <w:rPr>
          <w:rFonts w:ascii="GHEA Grapalat" w:hAnsi="GHEA Grapalat"/>
          <w:i w:val="0"/>
          <w:color w:val="FF0000"/>
          <w:sz w:val="24"/>
          <w:szCs w:val="24"/>
        </w:rPr>
      </w:pPr>
      <w:r w:rsidRPr="006E46EE">
        <w:rPr>
          <w:rFonts w:ascii="GHEA Grapalat" w:hAnsi="GHEA Grapalat"/>
          <w:i w:val="0"/>
          <w:sz w:val="24"/>
          <w:szCs w:val="24"/>
        </w:rPr>
        <w:t>под кодом ԳՀԱՊՁԲ-202</w:t>
      </w:r>
      <w:r w:rsidR="005E766B" w:rsidRPr="005E766B">
        <w:rPr>
          <w:rFonts w:ascii="GHEA Grapalat" w:hAnsi="GHEA Grapalat"/>
          <w:i w:val="0"/>
          <w:sz w:val="24"/>
          <w:szCs w:val="24"/>
        </w:rPr>
        <w:t>3/</w:t>
      </w:r>
      <w:r w:rsidR="00973105">
        <w:rPr>
          <w:rFonts w:ascii="GHEA Grapalat" w:hAnsi="GHEA Grapalat"/>
          <w:i w:val="0"/>
          <w:sz w:val="24"/>
          <w:szCs w:val="24"/>
        </w:rPr>
        <w:t>1</w:t>
      </w:r>
      <w:r w:rsidR="00602490" w:rsidRPr="00602490">
        <w:rPr>
          <w:rFonts w:ascii="GHEA Grapalat" w:hAnsi="GHEA Grapalat"/>
          <w:i w:val="0"/>
          <w:sz w:val="24"/>
          <w:szCs w:val="24"/>
        </w:rPr>
        <w:t>5</w:t>
      </w:r>
      <w:r w:rsidRPr="006E46EE">
        <w:rPr>
          <w:rFonts w:ascii="GHEA Grapalat" w:hAnsi="GHEA Grapalat"/>
          <w:i w:val="0"/>
          <w:sz w:val="24"/>
          <w:szCs w:val="24"/>
        </w:rPr>
        <w:t>-</w:t>
      </w:r>
      <w:r w:rsidR="003F3D6E" w:rsidRPr="003F3D6E">
        <w:rPr>
          <w:rFonts w:ascii="GHEA Grapalat" w:hAnsi="GHEA Grapalat"/>
          <w:i w:val="0"/>
          <w:sz w:val="24"/>
          <w:szCs w:val="24"/>
        </w:rPr>
        <w:t>6</w:t>
      </w:r>
      <w:r w:rsidRPr="006E46EE">
        <w:rPr>
          <w:rFonts w:ascii="GHEA Grapalat" w:hAnsi="GHEA Grapalat"/>
          <w:i w:val="0"/>
          <w:sz w:val="24"/>
          <w:szCs w:val="24"/>
        </w:rPr>
        <w:t xml:space="preserve">-ԴԲԳԳԿ </w:t>
      </w:r>
      <w:r w:rsidRPr="006E46EE">
        <w:rPr>
          <w:rFonts w:ascii="GHEA Grapalat" w:hAnsi="GHEA Grapalat"/>
          <w:i w:val="0"/>
          <w:sz w:val="24"/>
          <w:szCs w:val="24"/>
        </w:rPr>
        <w:br/>
        <w:t xml:space="preserve">№ 1 от </w:t>
      </w:r>
      <w:r w:rsidR="003F3D6E" w:rsidRPr="003F3D6E">
        <w:rPr>
          <w:rFonts w:ascii="GHEA Grapalat" w:hAnsi="GHEA Grapalat"/>
          <w:i w:val="0"/>
          <w:sz w:val="24"/>
          <w:szCs w:val="24"/>
        </w:rPr>
        <w:t>1</w:t>
      </w:r>
      <w:r w:rsidR="002305C1" w:rsidRPr="002305C1">
        <w:rPr>
          <w:rFonts w:ascii="GHEA Grapalat" w:hAnsi="GHEA Grapalat"/>
          <w:i w:val="0"/>
          <w:sz w:val="24"/>
          <w:szCs w:val="24"/>
        </w:rPr>
        <w:t>1</w:t>
      </w:r>
      <w:r w:rsidRPr="006E46EE">
        <w:rPr>
          <w:rFonts w:ascii="GHEA Grapalat" w:hAnsi="GHEA Grapalat"/>
          <w:i w:val="0"/>
          <w:sz w:val="24"/>
          <w:szCs w:val="24"/>
        </w:rPr>
        <w:t>.</w:t>
      </w:r>
      <w:r w:rsidR="00973105">
        <w:rPr>
          <w:rFonts w:ascii="GHEA Grapalat" w:hAnsi="GHEA Grapalat"/>
          <w:i w:val="0"/>
          <w:sz w:val="24"/>
          <w:szCs w:val="24"/>
        </w:rPr>
        <w:t>0</w:t>
      </w:r>
      <w:r w:rsidR="003F3D6E" w:rsidRPr="003F3D6E">
        <w:rPr>
          <w:rFonts w:ascii="GHEA Grapalat" w:hAnsi="GHEA Grapalat"/>
          <w:i w:val="0"/>
          <w:sz w:val="24"/>
          <w:szCs w:val="24"/>
        </w:rPr>
        <w:t>7</w:t>
      </w:r>
      <w:r w:rsidRPr="006E46EE">
        <w:rPr>
          <w:rFonts w:ascii="GHEA Grapalat" w:hAnsi="GHEA Grapalat"/>
          <w:i w:val="0"/>
          <w:sz w:val="24"/>
          <w:szCs w:val="24"/>
        </w:rPr>
        <w:t>.202</w:t>
      </w:r>
      <w:r w:rsidR="00973105">
        <w:rPr>
          <w:rFonts w:ascii="GHEA Grapalat" w:hAnsi="GHEA Grapalat"/>
          <w:i w:val="0"/>
          <w:sz w:val="24"/>
          <w:szCs w:val="24"/>
        </w:rPr>
        <w:t>3</w:t>
      </w:r>
      <w:r w:rsidRPr="006E46EE">
        <w:rPr>
          <w:rFonts w:ascii="GHEA Grapalat" w:hAnsi="GHEA Grapalat"/>
          <w:i w:val="0"/>
          <w:sz w:val="24"/>
          <w:szCs w:val="24"/>
        </w:rPr>
        <w:t>г.</w:t>
      </w:r>
    </w:p>
    <w:p w:rsidR="006E46EE" w:rsidRPr="006E46EE" w:rsidRDefault="006E46EE" w:rsidP="006E46EE">
      <w:pPr>
        <w:pStyle w:val="aa"/>
        <w:widowControl w:val="0"/>
        <w:spacing w:after="0"/>
        <w:ind w:right="-7" w:firstLine="567"/>
        <w:jc w:val="center"/>
        <w:rPr>
          <w:rFonts w:ascii="GHEA Grapalat" w:hAnsi="GHEA Grapalat"/>
        </w:rPr>
      </w:pPr>
    </w:p>
    <w:p w:rsidR="006E46EE" w:rsidRPr="006E46EE" w:rsidRDefault="006E46EE" w:rsidP="006E46EE">
      <w:pPr>
        <w:pStyle w:val="aa"/>
        <w:widowControl w:val="0"/>
        <w:spacing w:after="0"/>
        <w:ind w:right="-7" w:firstLine="567"/>
        <w:jc w:val="center"/>
        <w:rPr>
          <w:rFonts w:ascii="GHEA Grapalat" w:hAnsi="GHEA Grapalat"/>
        </w:rPr>
      </w:pPr>
    </w:p>
    <w:p w:rsidR="006E46EE" w:rsidRPr="006E46EE" w:rsidRDefault="006E46EE" w:rsidP="006E46EE">
      <w:pPr>
        <w:pStyle w:val="aa"/>
        <w:widowControl w:val="0"/>
        <w:spacing w:after="0"/>
        <w:ind w:right="-7" w:firstLine="567"/>
        <w:jc w:val="center"/>
        <w:rPr>
          <w:rFonts w:ascii="GHEA Grapalat" w:hAnsi="GHEA Grapalat"/>
        </w:rPr>
      </w:pPr>
    </w:p>
    <w:p w:rsidR="006E46EE" w:rsidRPr="006E46EE" w:rsidRDefault="006E46EE" w:rsidP="006E46EE">
      <w:pPr>
        <w:pStyle w:val="aa"/>
        <w:widowControl w:val="0"/>
        <w:spacing w:after="0"/>
        <w:ind w:right="-7" w:firstLine="567"/>
        <w:jc w:val="center"/>
        <w:rPr>
          <w:rFonts w:ascii="GHEA Grapalat" w:hAnsi="GHEA Grapalat"/>
        </w:rPr>
      </w:pPr>
    </w:p>
    <w:p w:rsidR="006E46EE" w:rsidRPr="006E46EE" w:rsidRDefault="006E46EE" w:rsidP="006E46EE">
      <w:pPr>
        <w:pStyle w:val="aa"/>
        <w:widowControl w:val="0"/>
        <w:spacing w:after="0"/>
        <w:ind w:right="-7" w:firstLine="567"/>
        <w:jc w:val="center"/>
        <w:rPr>
          <w:rFonts w:ascii="GHEA Grapalat" w:hAnsi="GHEA Grapalat"/>
        </w:rPr>
      </w:pPr>
    </w:p>
    <w:p w:rsidR="006E46EE" w:rsidRPr="006E46EE" w:rsidRDefault="006E46EE" w:rsidP="006E46EE">
      <w:pPr>
        <w:pStyle w:val="aa"/>
        <w:widowControl w:val="0"/>
        <w:spacing w:after="0"/>
        <w:ind w:right="-7" w:firstLine="567"/>
        <w:jc w:val="center"/>
        <w:rPr>
          <w:rFonts w:ascii="GHEA Grapalat" w:hAnsi="GHEA Grapalat"/>
        </w:rPr>
      </w:pPr>
    </w:p>
    <w:p w:rsidR="006E46EE" w:rsidRPr="006E46EE" w:rsidRDefault="006E46EE" w:rsidP="006E46EE">
      <w:pPr>
        <w:pStyle w:val="aa"/>
        <w:widowControl w:val="0"/>
        <w:spacing w:after="0"/>
        <w:ind w:right="-7" w:firstLine="567"/>
        <w:jc w:val="center"/>
        <w:rPr>
          <w:rFonts w:ascii="GHEA Grapalat" w:hAnsi="GHEA Grapalat"/>
        </w:rPr>
      </w:pPr>
    </w:p>
    <w:p w:rsidR="006E46EE" w:rsidRPr="006E46EE" w:rsidRDefault="006E46EE" w:rsidP="006E46EE">
      <w:pPr>
        <w:pStyle w:val="aa"/>
        <w:widowControl w:val="0"/>
        <w:spacing w:after="0"/>
        <w:ind w:right="-7" w:firstLine="567"/>
        <w:jc w:val="center"/>
        <w:rPr>
          <w:rFonts w:ascii="GHEA Grapalat" w:hAnsi="GHEA Grapalat"/>
        </w:rPr>
      </w:pPr>
      <w:r w:rsidRPr="006E46EE">
        <w:rPr>
          <w:rFonts w:ascii="GHEA Grapalat" w:hAnsi="GHEA Grapalat"/>
        </w:rPr>
        <w:t xml:space="preserve">ГНКО “Научного-практический центр судебной медицины” при </w:t>
      </w:r>
      <w:proofErr w:type="spellStart"/>
      <w:r w:rsidRPr="006E46EE">
        <w:rPr>
          <w:rFonts w:ascii="GHEA Grapalat" w:hAnsi="GHEA Grapalat"/>
        </w:rPr>
        <w:t>Министерсве</w:t>
      </w:r>
      <w:proofErr w:type="spellEnd"/>
      <w:r w:rsidRPr="006E46EE">
        <w:rPr>
          <w:rFonts w:ascii="GHEA Grapalat" w:hAnsi="GHEA Grapalat"/>
        </w:rPr>
        <w:t xml:space="preserve"> </w:t>
      </w:r>
      <w:proofErr w:type="spellStart"/>
      <w:r w:rsidRPr="006E46EE">
        <w:rPr>
          <w:rFonts w:ascii="GHEA Grapalat" w:hAnsi="GHEA Grapalat"/>
        </w:rPr>
        <w:t>Здравохранения</w:t>
      </w:r>
      <w:proofErr w:type="spellEnd"/>
      <w:r w:rsidRPr="006E46EE">
        <w:rPr>
          <w:rFonts w:ascii="GHEA Grapalat" w:hAnsi="GHEA Grapalat"/>
        </w:rPr>
        <w:t xml:space="preserve"> РА</w:t>
      </w:r>
    </w:p>
    <w:p w:rsidR="006E46EE" w:rsidRPr="006E46EE" w:rsidRDefault="006E46EE" w:rsidP="006E46EE">
      <w:pPr>
        <w:pStyle w:val="aa"/>
        <w:widowControl w:val="0"/>
        <w:spacing w:after="0"/>
        <w:ind w:right="-7" w:firstLine="567"/>
        <w:jc w:val="center"/>
        <w:rPr>
          <w:rFonts w:ascii="GHEA Grapalat" w:hAnsi="GHEA Grapalat"/>
        </w:rPr>
      </w:pPr>
    </w:p>
    <w:p w:rsidR="006E46EE" w:rsidRDefault="006E46EE" w:rsidP="006E46EE">
      <w:pPr>
        <w:pStyle w:val="aa"/>
        <w:widowControl w:val="0"/>
        <w:spacing w:after="0"/>
        <w:ind w:right="-7" w:firstLine="567"/>
        <w:jc w:val="center"/>
        <w:rPr>
          <w:rFonts w:ascii="GHEA Grapalat" w:hAnsi="GHEA Grapalat"/>
        </w:rPr>
      </w:pPr>
    </w:p>
    <w:p w:rsidR="006E46EE" w:rsidRDefault="006E46EE" w:rsidP="006E46EE">
      <w:pPr>
        <w:pStyle w:val="aa"/>
        <w:widowControl w:val="0"/>
        <w:spacing w:after="0"/>
        <w:ind w:right="-7" w:firstLine="567"/>
        <w:jc w:val="center"/>
        <w:rPr>
          <w:rFonts w:ascii="GHEA Grapalat" w:hAnsi="GHEA Grapalat"/>
        </w:rPr>
      </w:pPr>
    </w:p>
    <w:p w:rsidR="006E46EE" w:rsidRDefault="006E46EE" w:rsidP="006E46EE">
      <w:pPr>
        <w:pStyle w:val="aa"/>
        <w:widowControl w:val="0"/>
        <w:spacing w:after="0"/>
        <w:ind w:right="-7" w:firstLine="567"/>
        <w:jc w:val="center"/>
        <w:rPr>
          <w:rFonts w:ascii="GHEA Grapalat" w:hAnsi="GHEA Grapalat"/>
        </w:rPr>
      </w:pPr>
    </w:p>
    <w:p w:rsidR="000763E5" w:rsidRDefault="000763E5" w:rsidP="00B46D58">
      <w:pPr>
        <w:pStyle w:val="aa"/>
        <w:widowControl w:val="0"/>
        <w:spacing w:after="160"/>
        <w:ind w:right="-7" w:firstLine="567"/>
        <w:jc w:val="center"/>
        <w:rPr>
          <w:rFonts w:ascii="GHEA Grapalat" w:hAnsi="GHEA Grapalat"/>
        </w:rPr>
      </w:pPr>
    </w:p>
    <w:p w:rsidR="005E766B" w:rsidRPr="003A1EBB" w:rsidRDefault="005E766B" w:rsidP="00B46D58">
      <w:pPr>
        <w:pStyle w:val="aa"/>
        <w:widowControl w:val="0"/>
        <w:spacing w:after="160"/>
        <w:ind w:right="-7" w:firstLine="567"/>
        <w:jc w:val="center"/>
        <w:rPr>
          <w:rFonts w:ascii="GHEA Grapalat" w:hAnsi="GHEA Grapalat"/>
        </w:rPr>
      </w:pPr>
    </w:p>
    <w:p w:rsidR="005E766B" w:rsidRPr="00002684" w:rsidRDefault="005E766B" w:rsidP="005E766B">
      <w:pPr>
        <w:pStyle w:val="aa"/>
        <w:widowControl w:val="0"/>
        <w:spacing w:after="0"/>
        <w:ind w:right="-7" w:firstLine="567"/>
        <w:jc w:val="center"/>
        <w:rPr>
          <w:rFonts w:ascii="GHEA Grapalat" w:hAnsi="GHEA Grapalat"/>
        </w:rPr>
      </w:pPr>
    </w:p>
    <w:p w:rsidR="005E766B" w:rsidRPr="005E766B" w:rsidRDefault="005E766B" w:rsidP="005E766B">
      <w:pPr>
        <w:pStyle w:val="aa"/>
        <w:widowControl w:val="0"/>
        <w:spacing w:after="0"/>
        <w:ind w:right="-7" w:firstLine="567"/>
        <w:jc w:val="center"/>
        <w:rPr>
          <w:rFonts w:ascii="GHEA Grapalat" w:hAnsi="GHEA Grapalat" w:cs="Sylfaen"/>
        </w:rPr>
      </w:pPr>
      <w:r w:rsidRPr="005E766B">
        <w:rPr>
          <w:rFonts w:ascii="GHEA Grapalat" w:hAnsi="GHEA Grapalat"/>
        </w:rPr>
        <w:t>ПРИГЛАШЕНИЕ</w:t>
      </w:r>
    </w:p>
    <w:p w:rsidR="005E766B" w:rsidRPr="005E766B" w:rsidRDefault="005E766B" w:rsidP="005E766B">
      <w:pPr>
        <w:pStyle w:val="aa"/>
        <w:widowControl w:val="0"/>
        <w:spacing w:after="0"/>
        <w:ind w:right="-7" w:firstLine="567"/>
        <w:jc w:val="center"/>
        <w:rPr>
          <w:rFonts w:ascii="GHEA Grapalat" w:hAnsi="GHEA Grapalat" w:cs="Sylfaen"/>
        </w:rPr>
      </w:pPr>
    </w:p>
    <w:p w:rsidR="005E766B" w:rsidRPr="005E766B" w:rsidRDefault="005E766B" w:rsidP="005E766B">
      <w:pPr>
        <w:pStyle w:val="aa"/>
        <w:widowControl w:val="0"/>
        <w:spacing w:after="0"/>
        <w:ind w:right="-7" w:firstLine="567"/>
        <w:jc w:val="center"/>
        <w:rPr>
          <w:rFonts w:ascii="GHEA Grapalat" w:hAnsi="GHEA Grapalat" w:cs="Sylfaen"/>
        </w:rPr>
      </w:pPr>
    </w:p>
    <w:p w:rsidR="005E766B" w:rsidRPr="005E766B" w:rsidRDefault="005E766B" w:rsidP="005E766B">
      <w:pPr>
        <w:pStyle w:val="aa"/>
        <w:widowControl w:val="0"/>
        <w:spacing w:after="0"/>
        <w:ind w:right="-7" w:firstLine="567"/>
        <w:jc w:val="center"/>
        <w:rPr>
          <w:rFonts w:ascii="GHEA Grapalat" w:hAnsi="GHEA Grapalat"/>
        </w:rPr>
      </w:pPr>
      <w:r w:rsidRPr="005E766B">
        <w:rPr>
          <w:rFonts w:ascii="GHEA Grapalat" w:hAnsi="GHEA Grapalat"/>
        </w:rPr>
        <w:t xml:space="preserve">ЗАПРОС КОТИРОВОЧНЫХ ЦЕН, ОБЪЯВЛЕННЫЙ С ЦЕЛЬЮ ПРИОБРЕТЕНИЯ </w:t>
      </w:r>
      <w:r w:rsidR="003F3D6E" w:rsidRPr="00981DDA">
        <w:rPr>
          <w:rFonts w:ascii="GHEA Grapalat" w:hAnsi="GHEA Grapalat"/>
        </w:rPr>
        <w:t xml:space="preserve">ГАЗООБРАЗНОГО АЗОТA, ХИМИЧЕСКИХ ВЕЩЕСТВ И РЕАГЕНТОВ </w:t>
      </w:r>
      <w:r w:rsidR="00602490" w:rsidRPr="005E766B">
        <w:rPr>
          <w:rFonts w:ascii="GHEA Grapalat" w:hAnsi="GHEA Grapalat"/>
        </w:rPr>
        <w:t>ДЛЯ НУЖД ГНКО “НАУЧНОГО-ПРАКТИЧЕСКИЙ ЦЕНТР СУДЕБНОЙ МЕДИЦИНЫ</w:t>
      </w:r>
      <w:r w:rsidRPr="005E766B">
        <w:rPr>
          <w:rFonts w:ascii="GHEA Grapalat" w:hAnsi="GHEA Grapalat"/>
        </w:rPr>
        <w:t>” ПРИ МИНИСТЕРСВЕ ЗДРАВОХРАНЕНИЯ РА</w:t>
      </w:r>
    </w:p>
    <w:p w:rsidR="00096865" w:rsidRPr="005E766B" w:rsidRDefault="00096865" w:rsidP="00B46D58">
      <w:pPr>
        <w:pStyle w:val="aa"/>
        <w:widowControl w:val="0"/>
        <w:spacing w:after="160"/>
        <w:ind w:right="-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5E766B" w:rsidRPr="00002684" w:rsidRDefault="005E766B" w:rsidP="005E766B">
      <w:pPr>
        <w:widowControl w:val="0"/>
        <w:jc w:val="center"/>
        <w:rPr>
          <w:rFonts w:ascii="GHEA Grapalat" w:hAnsi="GHEA Grapalat"/>
          <w:b/>
          <w:sz w:val="20"/>
          <w:szCs w:val="20"/>
        </w:rPr>
      </w:pPr>
      <w:r w:rsidRPr="00002684">
        <w:rPr>
          <w:rFonts w:ascii="GHEA Grapalat" w:hAnsi="GHEA Grapalat"/>
          <w:b/>
          <w:sz w:val="20"/>
          <w:szCs w:val="20"/>
        </w:rPr>
        <w:t>СОДЕРЖАНИЕ</w:t>
      </w:r>
    </w:p>
    <w:p w:rsidR="00C67E80" w:rsidRPr="009044F1" w:rsidRDefault="005E766B" w:rsidP="005E766B">
      <w:pPr>
        <w:widowControl w:val="0"/>
        <w:jc w:val="center"/>
        <w:rPr>
          <w:rFonts w:ascii="GHEA Grapalat" w:hAnsi="GHEA Grapalat" w:cs="Sylfaen"/>
          <w:b/>
        </w:rPr>
      </w:pPr>
      <w:r w:rsidRPr="00002684">
        <w:rPr>
          <w:rFonts w:ascii="GHEA Grapalat" w:hAnsi="GHEA Grapalat"/>
          <w:b/>
          <w:sz w:val="20"/>
          <w:szCs w:val="20"/>
        </w:rPr>
        <w:t xml:space="preserve">ПРИГЛАШЕНИЯ НА ЗАПРОС КОТИРОВОЧНЫХ ЦЕН, ОБЪЯВЛЕННЫЙ С ЦЕЛЬЮ </w:t>
      </w:r>
      <w:r w:rsidR="00602490" w:rsidRPr="00002684">
        <w:rPr>
          <w:rFonts w:ascii="GHEA Grapalat" w:hAnsi="GHEA Grapalat"/>
          <w:b/>
          <w:sz w:val="20"/>
          <w:szCs w:val="20"/>
        </w:rPr>
        <w:t xml:space="preserve">ПРИОБРЕТЕНИЯ </w:t>
      </w:r>
      <w:r w:rsidR="0099126C" w:rsidRPr="0099126C">
        <w:rPr>
          <w:rFonts w:ascii="GHEA Grapalat" w:hAnsi="GHEA Grapalat"/>
          <w:b/>
          <w:sz w:val="20"/>
          <w:szCs w:val="20"/>
        </w:rPr>
        <w:t>ГАЗООБРАЗНОГО АЗОТA, ХИМИЧЕСКИХ ВЕЩЕСТВ И РЕАГЕНТОВ</w:t>
      </w:r>
      <w:r w:rsidR="0099126C" w:rsidRPr="00002684">
        <w:rPr>
          <w:rFonts w:ascii="GHEA Grapalat" w:hAnsi="GHEA Grapalat"/>
          <w:b/>
          <w:sz w:val="20"/>
          <w:szCs w:val="20"/>
        </w:rPr>
        <w:t xml:space="preserve"> </w:t>
      </w:r>
      <w:r w:rsidR="00602490" w:rsidRPr="00002684">
        <w:rPr>
          <w:rFonts w:ascii="GHEA Grapalat" w:hAnsi="GHEA Grapalat"/>
          <w:b/>
          <w:sz w:val="20"/>
          <w:szCs w:val="20"/>
        </w:rPr>
        <w:t xml:space="preserve">ДЛЯ НУЖД ГНКО </w:t>
      </w:r>
      <w:r w:rsidRPr="00002684">
        <w:rPr>
          <w:rFonts w:ascii="GHEA Grapalat" w:hAnsi="GHEA Grapalat"/>
          <w:b/>
          <w:sz w:val="20"/>
          <w:szCs w:val="20"/>
        </w:rPr>
        <w:t xml:space="preserve">“НАУЧНОГО-ПРАКТИЧЕСКИЙ ЦЕНТР СУДЕБНОЙ МЕДИЦИНЫ” ПРИ МИНИСТЕРСВЕ ЗДРАВОХРАНЕНИЯ РА </w:t>
      </w:r>
      <w:r w:rsidRPr="00002684">
        <w:rPr>
          <w:rFonts w:ascii="GHEA Grapalat" w:hAnsi="GHEA Grapalat"/>
          <w:b/>
          <w:sz w:val="20"/>
          <w:szCs w:val="20"/>
        </w:rPr>
        <w:br/>
      </w:r>
    </w:p>
    <w:p w:rsidR="00096865" w:rsidRPr="008842CE" w:rsidRDefault="00096865" w:rsidP="005E766B">
      <w:pPr>
        <w:widowControl w:val="0"/>
        <w:jc w:val="center"/>
        <w:rPr>
          <w:rFonts w:ascii="GHEA Grapalat" w:hAnsi="GHEA Grapalat"/>
          <w:b/>
        </w:rPr>
      </w:pPr>
      <w:r w:rsidRPr="009044F1">
        <w:rPr>
          <w:rFonts w:ascii="GHEA Grapalat" w:hAnsi="GHEA Grapalat"/>
          <w:b/>
        </w:rPr>
        <w:t>ЧАСТЬ I.</w:t>
      </w:r>
    </w:p>
    <w:p w:rsidR="002E069D" w:rsidRPr="008842CE" w:rsidRDefault="002E069D" w:rsidP="005E766B">
      <w:pPr>
        <w:widowControl w:val="0"/>
        <w:jc w:val="center"/>
        <w:rPr>
          <w:rFonts w:ascii="GHEA Grapalat" w:hAnsi="GHEA Grapalat"/>
        </w:rPr>
      </w:pPr>
    </w:p>
    <w:p w:rsidR="00096865" w:rsidRPr="009044F1" w:rsidRDefault="00096865" w:rsidP="005E766B">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5E766B">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5E766B">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5E766B">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5E766B">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5E766B">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5E766B">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5E766B">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5E766B">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rsidR="00096865" w:rsidRPr="003A1EBB" w:rsidRDefault="00096865" w:rsidP="005E766B">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5E766B">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5E766B">
      <w:pPr>
        <w:widowControl w:val="0"/>
        <w:jc w:val="center"/>
        <w:rPr>
          <w:rFonts w:ascii="GHEA Grapalat" w:hAnsi="GHEA Grapalat"/>
          <w:b/>
        </w:rPr>
      </w:pPr>
      <w:r>
        <w:rPr>
          <w:rFonts w:ascii="GHEA Grapalat" w:hAnsi="GHEA Grapalat"/>
          <w:b/>
        </w:rPr>
        <w:t xml:space="preserve">ЧАСТЬ II. </w:t>
      </w:r>
    </w:p>
    <w:p w:rsidR="00096865" w:rsidRDefault="00096865" w:rsidP="005E766B">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324C65">
        <w:rPr>
          <w:rFonts w:ascii="GHEA Grapalat" w:hAnsi="GHEA Grapalat"/>
          <w:b/>
        </w:rPr>
        <w:t>КОТИРОВКУ ЦЕН</w:t>
      </w:r>
    </w:p>
    <w:p w:rsidR="00520F57" w:rsidRPr="008842CE" w:rsidRDefault="00520F57" w:rsidP="005E766B">
      <w:pPr>
        <w:widowControl w:val="0"/>
        <w:jc w:val="center"/>
        <w:rPr>
          <w:rFonts w:ascii="GHEA Grapalat" w:hAnsi="GHEA Grapalat"/>
          <w:b/>
        </w:rPr>
      </w:pPr>
    </w:p>
    <w:p w:rsidR="00096865" w:rsidRPr="003A1EBB" w:rsidRDefault="00096865" w:rsidP="005E766B">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5E766B">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5E766B">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rsidP="005E766B">
      <w:pPr>
        <w:rPr>
          <w:rFonts w:ascii="GHEA Grapalat" w:hAnsi="GHEA Grapalat"/>
          <w:spacing w:val="-6"/>
        </w:rPr>
      </w:pPr>
    </w:p>
    <w:p w:rsidR="00096865" w:rsidRPr="006D2DF7" w:rsidRDefault="00E17B7F" w:rsidP="005E766B">
      <w:pPr>
        <w:widowControl w:val="0"/>
        <w:ind w:hanging="567"/>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5E766B" w:rsidRPr="005E766B">
        <w:rPr>
          <w:rFonts w:ascii="GHEA Grapalat" w:hAnsi="GHEA Grapalat"/>
          <w:spacing w:val="-6"/>
        </w:rPr>
        <w:t>ԳՀԱՊՁԲ-2023/</w:t>
      </w:r>
      <w:r w:rsidR="00973105">
        <w:rPr>
          <w:rFonts w:ascii="GHEA Grapalat" w:hAnsi="GHEA Grapalat"/>
          <w:spacing w:val="-6"/>
        </w:rPr>
        <w:t>1</w:t>
      </w:r>
      <w:r w:rsidR="00602490" w:rsidRPr="00602490">
        <w:rPr>
          <w:rFonts w:ascii="GHEA Grapalat" w:hAnsi="GHEA Grapalat"/>
          <w:spacing w:val="-6"/>
        </w:rPr>
        <w:t>5</w:t>
      </w:r>
      <w:r w:rsidR="005E766B" w:rsidRPr="005E766B">
        <w:rPr>
          <w:rFonts w:ascii="GHEA Grapalat" w:hAnsi="GHEA Grapalat"/>
          <w:spacing w:val="-6"/>
        </w:rPr>
        <w:t>-</w:t>
      </w:r>
      <w:r w:rsidR="0099126C">
        <w:rPr>
          <w:rFonts w:ascii="GHEA Grapalat" w:hAnsi="GHEA Grapalat"/>
          <w:spacing w:val="-6"/>
          <w:lang w:val="hy-AM"/>
        </w:rPr>
        <w:t>6</w:t>
      </w:r>
      <w:r w:rsidR="005E766B" w:rsidRPr="005E766B">
        <w:rPr>
          <w:rFonts w:ascii="GHEA Grapalat" w:hAnsi="GHEA Grapalat"/>
          <w:spacing w:val="-6"/>
        </w:rPr>
        <w:t>-ԴԲԳԳԿ</w:t>
      </w:r>
      <w:r w:rsidR="005E766B" w:rsidRPr="006E46EE">
        <w:rPr>
          <w:rFonts w:ascii="GHEA Grapalat" w:hAnsi="GHEA Grapalat"/>
          <w:i/>
        </w:rPr>
        <w:t xml:space="preserve"> </w:t>
      </w:r>
      <w:r w:rsidR="00096865" w:rsidRPr="006D2DF7">
        <w:rPr>
          <w:rFonts w:ascii="GHEA Grapalat" w:hAnsi="GHEA Grapalat"/>
          <w:spacing w:val="-6"/>
        </w:rPr>
        <w:t>(далее — процедура).</w:t>
      </w:r>
    </w:p>
    <w:p w:rsidR="00096865" w:rsidRPr="000B2CFA" w:rsidRDefault="00096865" w:rsidP="005E766B">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w:t>
      </w:r>
      <w:r w:rsidRPr="000B2CFA">
        <w:rPr>
          <w:rFonts w:ascii="GHEA Grapalat" w:hAnsi="GHEA Grapalat"/>
        </w:rPr>
        <w:lastRenderedPageBreak/>
        <w:t>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5E766B">
      <w:pPr>
        <w:widowControl w:val="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5E766B">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E766B" w:rsidRPr="00550F98" w:rsidRDefault="00A81DD5" w:rsidP="005E766B">
      <w:pPr>
        <w:pStyle w:val="23"/>
        <w:widowControl w:val="0"/>
        <w:spacing w:line="240" w:lineRule="auto"/>
        <w:ind w:firstLine="567"/>
        <w:rPr>
          <w:rFonts w:ascii="GHEA Grapalat" w:hAnsi="GHEA Grapalat"/>
        </w:rPr>
      </w:pPr>
      <w:r w:rsidRPr="009044F1">
        <w:rPr>
          <w:rFonts w:ascii="GHEA Grapalat" w:hAnsi="GHEA Grapalat"/>
          <w:sz w:val="24"/>
          <w:szCs w:val="24"/>
        </w:rPr>
        <w:t xml:space="preserve">Адрес электронной почты секретаря оценочной комиссии </w:t>
      </w:r>
      <w:hyperlink r:id="rId8" w:history="1">
        <w:r w:rsidR="005E766B" w:rsidRPr="005E766B">
          <w:rPr>
            <w:rFonts w:ascii="GHEA Grapalat" w:hAnsi="GHEA Grapalat"/>
            <w:sz w:val="24"/>
            <w:szCs w:val="24"/>
          </w:rPr>
          <w:t>formed78@gmail.com</w:t>
        </w:r>
      </w:hyperlink>
      <w:r w:rsidR="005E766B" w:rsidRPr="00002684">
        <w:rPr>
          <w:rFonts w:ascii="GHEA Grapalat" w:hAnsi="GHEA Grapalat"/>
        </w:rPr>
        <w:t>.</w:t>
      </w:r>
    </w:p>
    <w:p w:rsidR="00096865" w:rsidRPr="009044F1" w:rsidRDefault="00F5653D" w:rsidP="005E766B">
      <w:pPr>
        <w:pStyle w:val="23"/>
        <w:widowControl w:val="0"/>
        <w:spacing w:line="240" w:lineRule="auto"/>
        <w:ind w:firstLine="567"/>
        <w:jc w:val="center"/>
        <w:rPr>
          <w:rFonts w:ascii="GHEA Grapalat" w:hAnsi="GHEA Grapalat"/>
        </w:rPr>
      </w:pPr>
      <w:r w:rsidRPr="009044F1">
        <w:rPr>
          <w:rFonts w:ascii="GHEA Grapalat" w:hAnsi="GHEA Grapalat"/>
        </w:rPr>
        <w:br w:type="page"/>
      </w:r>
      <w:r w:rsidRPr="005E766B">
        <w:rPr>
          <w:rFonts w:ascii="GHEA Grapalat" w:hAnsi="GHEA Grapalat"/>
          <w:b/>
          <w:sz w:val="24"/>
          <w:szCs w:val="24"/>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5E766B" w:rsidP="005E766B">
      <w:pPr>
        <w:pStyle w:val="3"/>
        <w:keepNext w:val="0"/>
        <w:widowControl w:val="0"/>
        <w:tabs>
          <w:tab w:val="left" w:pos="1134"/>
        </w:tabs>
        <w:spacing w:after="160" w:line="240" w:lineRule="auto"/>
        <w:jc w:val="both"/>
        <w:rPr>
          <w:rFonts w:ascii="GHEA Grapalat" w:hAnsi="GHEA Grapalat"/>
          <w:i w:val="0"/>
          <w:sz w:val="24"/>
          <w:szCs w:val="24"/>
        </w:rPr>
      </w:pPr>
      <w:r>
        <w:rPr>
          <w:rFonts w:ascii="GHEA Grapalat" w:hAnsi="GHEA Grapalat"/>
          <w:i w:val="0"/>
          <w:sz w:val="24"/>
          <w:szCs w:val="24"/>
        </w:rPr>
        <w:tab/>
      </w:r>
      <w:r w:rsidR="00845AA5" w:rsidRPr="009044F1">
        <w:rPr>
          <w:rFonts w:ascii="GHEA Grapalat" w:hAnsi="GHEA Grapalat"/>
          <w:i w:val="0"/>
          <w:sz w:val="24"/>
          <w:szCs w:val="24"/>
        </w:rPr>
        <w:t xml:space="preserve">Предметом закупки является приобретение </w:t>
      </w:r>
      <w:r w:rsidR="00324C65">
        <w:rPr>
          <w:rFonts w:ascii="GHEA Grapalat" w:hAnsi="GHEA Grapalat"/>
          <w:i w:val="0"/>
          <w:sz w:val="24"/>
          <w:szCs w:val="24"/>
        </w:rPr>
        <w:t>химических веществ</w:t>
      </w:r>
      <w:r w:rsidR="00973105">
        <w:rPr>
          <w:rFonts w:ascii="GHEA Grapalat" w:hAnsi="GHEA Grapalat"/>
          <w:i w:val="0"/>
          <w:sz w:val="24"/>
          <w:szCs w:val="24"/>
        </w:rPr>
        <w:t xml:space="preserve"> </w:t>
      </w:r>
      <w:r w:rsidR="00845AA5" w:rsidRPr="009044F1">
        <w:rPr>
          <w:rFonts w:ascii="GHEA Grapalat" w:hAnsi="GHEA Grapalat"/>
          <w:i w:val="0"/>
          <w:sz w:val="24"/>
          <w:szCs w:val="24"/>
        </w:rPr>
        <w:t xml:space="preserve">(далее — также товар) для нужд </w:t>
      </w:r>
      <w:r w:rsidRPr="005E766B">
        <w:rPr>
          <w:rFonts w:ascii="GHEA Grapalat" w:hAnsi="GHEA Grapalat"/>
          <w:i w:val="0"/>
          <w:sz w:val="24"/>
          <w:szCs w:val="24"/>
        </w:rPr>
        <w:t xml:space="preserve">ГНКО “Научного-практический центр судебной медицины” при </w:t>
      </w:r>
      <w:proofErr w:type="spellStart"/>
      <w:r w:rsidRPr="005E766B">
        <w:rPr>
          <w:rFonts w:ascii="GHEA Grapalat" w:hAnsi="GHEA Grapalat"/>
          <w:i w:val="0"/>
          <w:sz w:val="24"/>
          <w:szCs w:val="24"/>
        </w:rPr>
        <w:t>Министерсве</w:t>
      </w:r>
      <w:proofErr w:type="spellEnd"/>
      <w:r w:rsidRPr="005E766B">
        <w:rPr>
          <w:rFonts w:ascii="GHEA Grapalat" w:hAnsi="GHEA Grapalat"/>
          <w:i w:val="0"/>
          <w:sz w:val="24"/>
          <w:szCs w:val="24"/>
        </w:rPr>
        <w:t xml:space="preserve"> </w:t>
      </w:r>
      <w:proofErr w:type="spellStart"/>
      <w:r w:rsidRPr="005E766B">
        <w:rPr>
          <w:rFonts w:ascii="GHEA Grapalat" w:hAnsi="GHEA Grapalat"/>
          <w:i w:val="0"/>
          <w:sz w:val="24"/>
          <w:szCs w:val="24"/>
        </w:rPr>
        <w:t>Здравохранения</w:t>
      </w:r>
      <w:proofErr w:type="spellEnd"/>
      <w:r w:rsidRPr="005E766B">
        <w:rPr>
          <w:rFonts w:ascii="GHEA Grapalat" w:hAnsi="GHEA Grapalat"/>
          <w:i w:val="0"/>
          <w:sz w:val="24"/>
          <w:szCs w:val="24"/>
        </w:rPr>
        <w:t xml:space="preserve"> РА</w:t>
      </w:r>
      <w:r w:rsidR="00845AA5" w:rsidRPr="009044F1">
        <w:rPr>
          <w:rFonts w:ascii="GHEA Grapalat" w:hAnsi="GHEA Grapalat"/>
          <w:i w:val="0"/>
          <w:sz w:val="24"/>
          <w:szCs w:val="24"/>
        </w:rPr>
        <w:t>, которые сгруппированы в</w:t>
      </w:r>
      <w:r w:rsidRPr="005E766B">
        <w:rPr>
          <w:rFonts w:ascii="GHEA Grapalat" w:hAnsi="GHEA Grapalat"/>
          <w:i w:val="0"/>
          <w:sz w:val="24"/>
          <w:szCs w:val="24"/>
        </w:rPr>
        <w:t xml:space="preserve"> </w:t>
      </w:r>
      <w:r w:rsidRPr="009044F1">
        <w:rPr>
          <w:rFonts w:ascii="GHEA Grapalat" w:hAnsi="GHEA Grapalat"/>
          <w:i w:val="0"/>
          <w:sz w:val="24"/>
          <w:szCs w:val="24"/>
        </w:rPr>
        <w:t>"</w:t>
      </w:r>
      <w:r w:rsidR="0099126C">
        <w:rPr>
          <w:rFonts w:ascii="GHEA Grapalat" w:hAnsi="GHEA Grapalat"/>
          <w:i w:val="0"/>
          <w:sz w:val="24"/>
          <w:szCs w:val="24"/>
          <w:lang w:val="hy-AM"/>
        </w:rPr>
        <w:t>3</w:t>
      </w:r>
      <w:r w:rsidRPr="009044F1">
        <w:rPr>
          <w:rFonts w:ascii="GHEA Grapalat" w:hAnsi="GHEA Grapalat"/>
          <w:i w:val="0"/>
          <w:sz w:val="24"/>
          <w:szCs w:val="24"/>
        </w:rPr>
        <w:t>"</w:t>
      </w:r>
      <w:r w:rsidR="00845AA5" w:rsidRPr="009044F1">
        <w:rPr>
          <w:rFonts w:ascii="GHEA Grapalat" w:hAnsi="GHEA Grapalat"/>
          <w:i w:val="0"/>
          <w:sz w:val="24"/>
          <w:szCs w:val="24"/>
        </w:rPr>
        <w:t xml:space="preserve"> лот</w:t>
      </w:r>
      <w:r w:rsidR="0099126C">
        <w:rPr>
          <w:rFonts w:ascii="GHEA Grapalat" w:hAnsi="GHEA Grapalat"/>
          <w:i w:val="0"/>
          <w:sz w:val="24"/>
          <w:szCs w:val="24"/>
        </w:rPr>
        <w:t>а</w:t>
      </w:r>
      <w:r w:rsidR="00845AA5"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671"/>
        <w:gridCol w:w="6033"/>
      </w:tblGrid>
      <w:tr w:rsidR="00AD432A" w:rsidRPr="00AD7BC1" w:rsidTr="005D13A4">
        <w:trPr>
          <w:jc w:val="center"/>
        </w:trPr>
        <w:tc>
          <w:tcPr>
            <w:tcW w:w="3201" w:type="dxa"/>
            <w:gridSpan w:val="2"/>
            <w:vAlign w:val="center"/>
          </w:tcPr>
          <w:p w:rsidR="00AD432A" w:rsidRPr="00AD7BC1" w:rsidRDefault="00AD432A" w:rsidP="00B46D58">
            <w:pPr>
              <w:pStyle w:val="23"/>
              <w:widowControl w:val="0"/>
              <w:spacing w:after="120" w:line="240" w:lineRule="auto"/>
              <w:ind w:firstLine="0"/>
              <w:jc w:val="center"/>
              <w:rPr>
                <w:rFonts w:ascii="GHEA Grapalat" w:hAnsi="GHEA Grapalat"/>
                <w:b/>
                <w:i/>
                <w:sz w:val="24"/>
                <w:szCs w:val="24"/>
              </w:rPr>
            </w:pPr>
            <w:r w:rsidRPr="00AD7BC1">
              <w:rPr>
                <w:rFonts w:ascii="GHEA Grapalat" w:hAnsi="GHEA Grapalat"/>
                <w:b/>
                <w:i/>
                <w:sz w:val="24"/>
                <w:szCs w:val="24"/>
              </w:rPr>
              <w:t>Лотов</w:t>
            </w:r>
          </w:p>
        </w:tc>
        <w:tc>
          <w:tcPr>
            <w:tcW w:w="6033" w:type="dxa"/>
            <w:vMerge w:val="restart"/>
            <w:vAlign w:val="center"/>
          </w:tcPr>
          <w:p w:rsidR="00AD432A" w:rsidRPr="00AD7BC1" w:rsidRDefault="00AD432A" w:rsidP="00B46D58">
            <w:pPr>
              <w:pStyle w:val="23"/>
              <w:widowControl w:val="0"/>
              <w:spacing w:after="120" w:line="240" w:lineRule="auto"/>
              <w:ind w:firstLine="0"/>
              <w:jc w:val="center"/>
              <w:rPr>
                <w:rFonts w:ascii="GHEA Grapalat" w:hAnsi="GHEA Grapalat"/>
                <w:b/>
                <w:i/>
                <w:sz w:val="24"/>
                <w:szCs w:val="24"/>
              </w:rPr>
            </w:pPr>
            <w:r w:rsidRPr="00AD7BC1">
              <w:rPr>
                <w:rFonts w:ascii="GHEA Grapalat" w:hAnsi="GHEA Grapalat"/>
                <w:b/>
                <w:i/>
                <w:sz w:val="24"/>
                <w:szCs w:val="24"/>
              </w:rPr>
              <w:t>Наименование лота</w:t>
            </w:r>
          </w:p>
        </w:tc>
      </w:tr>
      <w:tr w:rsidR="00AD432A" w:rsidRPr="00AD7BC1" w:rsidTr="005D13A4">
        <w:trPr>
          <w:jc w:val="center"/>
        </w:trPr>
        <w:tc>
          <w:tcPr>
            <w:tcW w:w="1530" w:type="dxa"/>
            <w:vAlign w:val="center"/>
          </w:tcPr>
          <w:p w:rsidR="00AD432A" w:rsidRPr="00AD7BC1" w:rsidRDefault="00AD432A" w:rsidP="00B46D58">
            <w:pPr>
              <w:pStyle w:val="23"/>
              <w:widowControl w:val="0"/>
              <w:spacing w:after="120" w:line="240" w:lineRule="auto"/>
              <w:ind w:firstLine="0"/>
              <w:jc w:val="center"/>
              <w:rPr>
                <w:rFonts w:ascii="GHEA Grapalat" w:hAnsi="GHEA Grapalat"/>
                <w:sz w:val="24"/>
                <w:szCs w:val="24"/>
              </w:rPr>
            </w:pPr>
            <w:r w:rsidRPr="00AD7BC1">
              <w:rPr>
                <w:rFonts w:ascii="GHEA Grapalat" w:hAnsi="GHEA Grapalat"/>
                <w:b/>
                <w:i/>
                <w:sz w:val="24"/>
                <w:szCs w:val="24"/>
              </w:rPr>
              <w:t>Номера</w:t>
            </w:r>
          </w:p>
        </w:tc>
        <w:tc>
          <w:tcPr>
            <w:tcW w:w="1671" w:type="dxa"/>
            <w:vAlign w:val="center"/>
          </w:tcPr>
          <w:p w:rsidR="00AD432A" w:rsidRPr="00AD7BC1" w:rsidRDefault="00C53648" w:rsidP="00B46D58">
            <w:pPr>
              <w:pStyle w:val="23"/>
              <w:widowControl w:val="0"/>
              <w:spacing w:after="120" w:line="240" w:lineRule="auto"/>
              <w:ind w:firstLine="0"/>
              <w:jc w:val="center"/>
              <w:rPr>
                <w:rFonts w:ascii="GHEA Grapalat" w:hAnsi="GHEA Grapalat"/>
                <w:b/>
                <w:i/>
                <w:sz w:val="24"/>
                <w:szCs w:val="24"/>
              </w:rPr>
            </w:pPr>
            <w:r w:rsidRPr="00AD7BC1">
              <w:rPr>
                <w:rFonts w:ascii="GHEA Grapalat" w:hAnsi="GHEA Grapalat"/>
                <w:b/>
                <w:i/>
                <w:sz w:val="24"/>
                <w:szCs w:val="24"/>
              </w:rPr>
              <w:t>Цена закупки</w:t>
            </w:r>
          </w:p>
        </w:tc>
        <w:tc>
          <w:tcPr>
            <w:tcW w:w="6033" w:type="dxa"/>
            <w:vMerge/>
            <w:vAlign w:val="center"/>
          </w:tcPr>
          <w:p w:rsidR="00AD432A" w:rsidRPr="00AD7BC1" w:rsidRDefault="00AD432A" w:rsidP="00B46D58">
            <w:pPr>
              <w:pStyle w:val="23"/>
              <w:widowControl w:val="0"/>
              <w:spacing w:after="120" w:line="240" w:lineRule="auto"/>
              <w:ind w:firstLine="0"/>
              <w:rPr>
                <w:rFonts w:ascii="GHEA Grapalat" w:hAnsi="GHEA Grapalat"/>
                <w:b/>
                <w:i/>
                <w:sz w:val="24"/>
                <w:szCs w:val="24"/>
              </w:rPr>
            </w:pPr>
          </w:p>
        </w:tc>
      </w:tr>
      <w:tr w:rsidR="003D1CB7" w:rsidRPr="00AD7BC1" w:rsidTr="005D13A4">
        <w:trPr>
          <w:jc w:val="center"/>
        </w:trPr>
        <w:tc>
          <w:tcPr>
            <w:tcW w:w="1530" w:type="dxa"/>
            <w:vAlign w:val="center"/>
          </w:tcPr>
          <w:p w:rsidR="003D1CB7" w:rsidRPr="00AD7BC1" w:rsidRDefault="003D1CB7" w:rsidP="003D1CB7">
            <w:pPr>
              <w:jc w:val="center"/>
              <w:rPr>
                <w:rFonts w:ascii="GHEA Grapalat" w:hAnsi="GHEA Grapalat" w:cs="Calibri"/>
                <w:color w:val="000000"/>
                <w:sz w:val="20"/>
                <w:szCs w:val="20"/>
              </w:rPr>
            </w:pPr>
            <w:r w:rsidRPr="00AD7BC1">
              <w:rPr>
                <w:rFonts w:ascii="GHEA Grapalat" w:hAnsi="GHEA Grapalat" w:cs="Calibri"/>
                <w:color w:val="000000"/>
                <w:sz w:val="20"/>
                <w:szCs w:val="20"/>
              </w:rPr>
              <w:t>1</w:t>
            </w:r>
          </w:p>
        </w:tc>
        <w:tc>
          <w:tcPr>
            <w:tcW w:w="1671" w:type="dxa"/>
            <w:vAlign w:val="center"/>
          </w:tcPr>
          <w:p w:rsidR="003D1CB7" w:rsidRPr="0099126C" w:rsidRDefault="0099126C" w:rsidP="003D1CB7">
            <w:pPr>
              <w:pStyle w:val="23"/>
              <w:spacing w:line="240" w:lineRule="auto"/>
              <w:ind w:firstLine="0"/>
              <w:jc w:val="center"/>
              <w:rPr>
                <w:rFonts w:ascii="GHEA Grapalat" w:hAnsi="GHEA Grapalat"/>
                <w:sz w:val="18"/>
                <w:szCs w:val="18"/>
              </w:rPr>
            </w:pPr>
            <w:r>
              <w:rPr>
                <w:rFonts w:ascii="GHEA Grapalat" w:hAnsi="GHEA Grapalat"/>
                <w:sz w:val="18"/>
                <w:szCs w:val="18"/>
              </w:rPr>
              <w:t>700.000,00</w:t>
            </w:r>
          </w:p>
        </w:tc>
        <w:tc>
          <w:tcPr>
            <w:tcW w:w="6033" w:type="dxa"/>
            <w:vAlign w:val="center"/>
          </w:tcPr>
          <w:p w:rsidR="003D1CB7" w:rsidRPr="0066218E" w:rsidRDefault="0099126C" w:rsidP="003D1CB7">
            <w:pPr>
              <w:rPr>
                <w:rFonts w:ascii="GHEA Grapalat" w:hAnsi="GHEA Grapalat" w:cs="Calibri"/>
                <w:color w:val="000000"/>
                <w:sz w:val="20"/>
                <w:szCs w:val="20"/>
              </w:rPr>
            </w:pPr>
            <w:r w:rsidRPr="0099126C">
              <w:rPr>
                <w:rFonts w:ascii="GHEA Grapalat" w:hAnsi="GHEA Grapalat" w:cs="Calibri"/>
                <w:color w:val="000000"/>
                <w:sz w:val="20"/>
                <w:szCs w:val="20"/>
              </w:rPr>
              <w:t>Баллон с газообразным азотом</w:t>
            </w:r>
          </w:p>
        </w:tc>
      </w:tr>
      <w:tr w:rsidR="0099126C" w:rsidRPr="00AD7BC1" w:rsidTr="005D13A4">
        <w:trPr>
          <w:jc w:val="center"/>
        </w:trPr>
        <w:tc>
          <w:tcPr>
            <w:tcW w:w="1530" w:type="dxa"/>
            <w:vAlign w:val="center"/>
          </w:tcPr>
          <w:p w:rsidR="0099126C" w:rsidRPr="00AD7BC1" w:rsidRDefault="0099126C" w:rsidP="003D1CB7">
            <w:pPr>
              <w:jc w:val="center"/>
              <w:rPr>
                <w:rFonts w:ascii="GHEA Grapalat" w:hAnsi="GHEA Grapalat" w:cs="Calibri"/>
                <w:color w:val="000000"/>
                <w:sz w:val="20"/>
                <w:szCs w:val="20"/>
              </w:rPr>
            </w:pPr>
            <w:r>
              <w:rPr>
                <w:rFonts w:ascii="GHEA Grapalat" w:hAnsi="GHEA Grapalat" w:cs="Calibri"/>
                <w:color w:val="000000"/>
                <w:sz w:val="20"/>
                <w:szCs w:val="20"/>
              </w:rPr>
              <w:t>2</w:t>
            </w:r>
          </w:p>
        </w:tc>
        <w:tc>
          <w:tcPr>
            <w:tcW w:w="1671" w:type="dxa"/>
            <w:vAlign w:val="center"/>
          </w:tcPr>
          <w:p w:rsidR="0099126C" w:rsidRPr="0099126C" w:rsidRDefault="0099126C" w:rsidP="003D1CB7">
            <w:pPr>
              <w:pStyle w:val="23"/>
              <w:spacing w:line="240" w:lineRule="auto"/>
              <w:ind w:firstLine="0"/>
              <w:jc w:val="center"/>
              <w:rPr>
                <w:rFonts w:ascii="GHEA Grapalat" w:hAnsi="GHEA Grapalat"/>
                <w:sz w:val="18"/>
                <w:szCs w:val="18"/>
              </w:rPr>
            </w:pPr>
            <w:r>
              <w:rPr>
                <w:rFonts w:ascii="GHEA Grapalat" w:hAnsi="GHEA Grapalat"/>
                <w:sz w:val="18"/>
                <w:szCs w:val="18"/>
              </w:rPr>
              <w:t>500.000,00</w:t>
            </w:r>
          </w:p>
        </w:tc>
        <w:tc>
          <w:tcPr>
            <w:tcW w:w="6033" w:type="dxa"/>
            <w:vAlign w:val="center"/>
          </w:tcPr>
          <w:p w:rsidR="0099126C" w:rsidRPr="00324C65" w:rsidRDefault="0099126C" w:rsidP="003D1CB7">
            <w:pPr>
              <w:rPr>
                <w:rFonts w:ascii="GHEA Grapalat" w:hAnsi="GHEA Grapalat" w:cs="Calibri"/>
                <w:color w:val="000000"/>
                <w:sz w:val="20"/>
                <w:szCs w:val="20"/>
              </w:rPr>
            </w:pPr>
            <w:r w:rsidRPr="0099126C">
              <w:rPr>
                <w:rFonts w:ascii="GHEA Grapalat" w:hAnsi="GHEA Grapalat" w:cs="Calibri"/>
                <w:color w:val="000000"/>
                <w:sz w:val="20"/>
                <w:szCs w:val="20"/>
              </w:rPr>
              <w:t>Хлороформ /</w:t>
            </w:r>
            <w:proofErr w:type="spellStart"/>
            <w:r w:rsidRPr="0099126C">
              <w:rPr>
                <w:rFonts w:ascii="GHEA Grapalat" w:hAnsi="GHEA Grapalat" w:cs="Calibri"/>
                <w:color w:val="000000"/>
                <w:sz w:val="20"/>
                <w:szCs w:val="20"/>
              </w:rPr>
              <w:t>о.</w:t>
            </w:r>
            <w:proofErr w:type="gramStart"/>
            <w:r w:rsidRPr="0099126C">
              <w:rPr>
                <w:rFonts w:ascii="GHEA Grapalat" w:hAnsi="GHEA Grapalat" w:cs="Calibri"/>
                <w:color w:val="000000"/>
                <w:sz w:val="20"/>
                <w:szCs w:val="20"/>
              </w:rPr>
              <w:t>х.ч</w:t>
            </w:r>
            <w:proofErr w:type="spellEnd"/>
            <w:proofErr w:type="gramEnd"/>
            <w:r w:rsidRPr="0099126C">
              <w:rPr>
                <w:rFonts w:ascii="GHEA Grapalat" w:hAnsi="GHEA Grapalat" w:cs="Calibri"/>
                <w:color w:val="000000"/>
                <w:sz w:val="20"/>
                <w:szCs w:val="20"/>
              </w:rPr>
              <w:t>/</w:t>
            </w:r>
          </w:p>
        </w:tc>
      </w:tr>
      <w:tr w:rsidR="0099126C" w:rsidRPr="00AD7BC1" w:rsidTr="005D13A4">
        <w:trPr>
          <w:jc w:val="center"/>
        </w:trPr>
        <w:tc>
          <w:tcPr>
            <w:tcW w:w="1530" w:type="dxa"/>
            <w:vAlign w:val="center"/>
          </w:tcPr>
          <w:p w:rsidR="0099126C" w:rsidRPr="00AD7BC1" w:rsidRDefault="0099126C" w:rsidP="003D1CB7">
            <w:pPr>
              <w:jc w:val="center"/>
              <w:rPr>
                <w:rFonts w:ascii="GHEA Grapalat" w:hAnsi="GHEA Grapalat" w:cs="Calibri"/>
                <w:color w:val="000000"/>
                <w:sz w:val="20"/>
                <w:szCs w:val="20"/>
              </w:rPr>
            </w:pPr>
            <w:r>
              <w:rPr>
                <w:rFonts w:ascii="GHEA Grapalat" w:hAnsi="GHEA Grapalat" w:cs="Calibri"/>
                <w:color w:val="000000"/>
                <w:sz w:val="20"/>
                <w:szCs w:val="20"/>
              </w:rPr>
              <w:t>3</w:t>
            </w:r>
          </w:p>
        </w:tc>
        <w:tc>
          <w:tcPr>
            <w:tcW w:w="1671" w:type="dxa"/>
            <w:vAlign w:val="center"/>
          </w:tcPr>
          <w:p w:rsidR="0099126C" w:rsidRPr="0099126C" w:rsidRDefault="0099126C" w:rsidP="003D1CB7">
            <w:pPr>
              <w:pStyle w:val="23"/>
              <w:spacing w:line="240" w:lineRule="auto"/>
              <w:ind w:firstLine="0"/>
              <w:jc w:val="center"/>
              <w:rPr>
                <w:rFonts w:ascii="GHEA Grapalat" w:hAnsi="GHEA Grapalat"/>
                <w:sz w:val="18"/>
                <w:szCs w:val="18"/>
              </w:rPr>
            </w:pPr>
            <w:r>
              <w:rPr>
                <w:rFonts w:ascii="GHEA Grapalat" w:hAnsi="GHEA Grapalat"/>
                <w:sz w:val="18"/>
                <w:szCs w:val="18"/>
              </w:rPr>
              <w:t>1.040.000,00</w:t>
            </w:r>
          </w:p>
        </w:tc>
        <w:tc>
          <w:tcPr>
            <w:tcW w:w="6033" w:type="dxa"/>
            <w:vAlign w:val="center"/>
          </w:tcPr>
          <w:p w:rsidR="0099126C" w:rsidRPr="00324C65" w:rsidRDefault="0099126C" w:rsidP="003D1CB7">
            <w:pPr>
              <w:rPr>
                <w:rFonts w:ascii="GHEA Grapalat" w:hAnsi="GHEA Grapalat" w:cs="Calibri"/>
                <w:color w:val="000000"/>
                <w:sz w:val="20"/>
                <w:szCs w:val="20"/>
              </w:rPr>
            </w:pPr>
            <w:r w:rsidRPr="0099126C">
              <w:rPr>
                <w:rFonts w:ascii="GHEA Grapalat" w:hAnsi="GHEA Grapalat" w:cs="Calibri"/>
                <w:color w:val="000000"/>
                <w:sz w:val="20"/>
                <w:szCs w:val="20"/>
              </w:rPr>
              <w:t xml:space="preserve">Реагент для </w:t>
            </w:r>
            <w:proofErr w:type="spellStart"/>
            <w:r w:rsidRPr="0099126C">
              <w:rPr>
                <w:rFonts w:ascii="GHEA Grapalat" w:hAnsi="GHEA Grapalat" w:cs="Calibri"/>
                <w:color w:val="000000"/>
                <w:sz w:val="20"/>
                <w:szCs w:val="20"/>
              </w:rPr>
              <w:t>дериватизации</w:t>
            </w:r>
            <w:proofErr w:type="spellEnd"/>
            <w:r w:rsidRPr="0099126C">
              <w:rPr>
                <w:rFonts w:ascii="GHEA Grapalat" w:hAnsi="GHEA Grapalat" w:cs="Calibri"/>
                <w:color w:val="000000"/>
                <w:sz w:val="20"/>
                <w:szCs w:val="20"/>
              </w:rPr>
              <w:t xml:space="preserve"> ГХ-МС</w:t>
            </w:r>
          </w:p>
        </w:tc>
      </w:tr>
    </w:tbl>
    <w:p w:rsidR="00324C65" w:rsidRDefault="00324C65" w:rsidP="006173D4">
      <w:pPr>
        <w:pStyle w:val="23"/>
        <w:widowControl w:val="0"/>
        <w:spacing w:after="160" w:line="240" w:lineRule="auto"/>
        <w:ind w:firstLine="567"/>
        <w:rPr>
          <w:rFonts w:ascii="GHEA Grapalat" w:hAnsi="GHEA Grapalat"/>
          <w:sz w:val="24"/>
          <w:szCs w:val="24"/>
        </w:rPr>
      </w:pPr>
    </w:p>
    <w:p w:rsidR="005D13A4"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p>
    <w:p w:rsidR="005D13A4" w:rsidRDefault="005D13A4" w:rsidP="00B46D58">
      <w:pPr>
        <w:widowControl w:val="0"/>
        <w:spacing w:after="160"/>
        <w:jc w:val="center"/>
        <w:rPr>
          <w:rFonts w:ascii="GHEA Grapalat" w:hAnsi="GHEA Grapalat"/>
          <w:b/>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9044F1">
        <w:rPr>
          <w:rFonts w:ascii="GHEA Grapalat" w:hAnsi="GHEA Grapalat"/>
        </w:rPr>
        <w:lastRenderedPageBreak/>
        <w:t>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w:t>
      </w:r>
      <w:r w:rsidRPr="009044F1">
        <w:rPr>
          <w:rFonts w:ascii="GHEA Grapalat" w:hAnsi="GHEA Grapalat"/>
          <w:color w:val="000000"/>
        </w:rPr>
        <w:lastRenderedPageBreak/>
        <w:t xml:space="preserve">(супруга), родители супруга (супруги), бабушка, дедушка, сестра, брат, дети, </w:t>
      </w:r>
      <w:r w:rsidR="006E007C">
        <w:rPr>
          <w:rFonts w:ascii="GHEA Grapalat" w:hAnsi="GHEA Grapalat"/>
          <w:color w:val="000000"/>
        </w:rPr>
        <w:t>внуки,</w:t>
      </w:r>
      <w:ins w:id="4"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3F2899">
        <w:rPr>
          <w:rFonts w:ascii="GHEA Grapalat" w:hAnsi="GHEA Grapalat"/>
        </w:rPr>
        <w:t>Fitch</w:t>
      </w:r>
      <w:proofErr w:type="spellEnd"/>
      <w:r w:rsidR="00A425E2" w:rsidRPr="003F2899">
        <w:rPr>
          <w:rFonts w:ascii="GHEA Grapalat" w:hAnsi="GHEA Grapalat"/>
        </w:rPr>
        <w:t xml:space="preserve">, </w:t>
      </w:r>
      <w:proofErr w:type="spellStart"/>
      <w:r w:rsidR="00A425E2" w:rsidRPr="003F2899">
        <w:rPr>
          <w:rFonts w:ascii="GHEA Grapalat" w:hAnsi="GHEA Grapalat"/>
        </w:rPr>
        <w:t>Moodys</w:t>
      </w:r>
      <w:proofErr w:type="spellEnd"/>
      <w:r w:rsidR="00A425E2" w:rsidRPr="003F2899">
        <w:rPr>
          <w:rFonts w:ascii="GHEA Grapalat" w:hAnsi="GHEA Grapalat"/>
        </w:rPr>
        <w:t xml:space="preserve">, </w:t>
      </w:r>
      <w:proofErr w:type="spellStart"/>
      <w:r w:rsidR="00A425E2" w:rsidRPr="003F2899">
        <w:rPr>
          <w:rFonts w:ascii="GHEA Grapalat" w:hAnsi="GHEA Grapalat"/>
        </w:rPr>
        <w:t>Standard</w:t>
      </w:r>
      <w:proofErr w:type="spellEnd"/>
      <w:r w:rsidR="00A425E2" w:rsidRPr="003F2899">
        <w:rPr>
          <w:rFonts w:ascii="GHEA Grapalat" w:hAnsi="GHEA Grapalat"/>
        </w:rPr>
        <w:t xml:space="preserve">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 xml:space="preserve">содержании разъяснения опубликовывается в подразделе "Объявления </w:t>
      </w:r>
      <w:r w:rsidRPr="009044F1">
        <w:rPr>
          <w:rFonts w:ascii="GHEA Grapalat" w:hAnsi="GHEA Grapalat"/>
        </w:rPr>
        <w:lastRenderedPageBreak/>
        <w:t>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1"/>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заявку как для каждого лота, так и для нескольких </w:t>
      </w:r>
      <w:r w:rsidRPr="009044F1">
        <w:rPr>
          <w:rFonts w:ascii="GHEA Grapalat" w:hAnsi="GHEA Grapalat"/>
          <w:sz w:val="24"/>
          <w:szCs w:val="24"/>
        </w:rPr>
        <w:lastRenderedPageBreak/>
        <w:t>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proofErr w:type="spellStart"/>
      <w:r w:rsidR="002E5691">
        <w:rPr>
          <w:rFonts w:ascii="GHEA Grapalat" w:hAnsi="GHEA Grapalat"/>
          <w:sz w:val="24"/>
          <w:szCs w:val="24"/>
        </w:rPr>
        <w:t>котиривку</w:t>
      </w:r>
      <w:proofErr w:type="spellEnd"/>
      <w:r w:rsidR="002E5691">
        <w:rPr>
          <w:rFonts w:ascii="GHEA Grapalat" w:hAnsi="GHEA Grapalat"/>
          <w:sz w:val="24"/>
          <w:szCs w:val="24"/>
        </w:rPr>
        <w:t xml:space="preserve"> цен</w:t>
      </w:r>
      <w:r w:rsidRPr="009044F1">
        <w:rPr>
          <w:rFonts w:ascii="GHEA Grapalat" w:hAnsi="GHEA Grapalat"/>
          <w:sz w:val="24"/>
          <w:szCs w:val="24"/>
        </w:rPr>
        <w:t>.</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proofErr w:type="spellStart"/>
      <w:r w:rsidR="005D13A4" w:rsidRPr="005D13A4">
        <w:rPr>
          <w:rFonts w:ascii="GHEA Grapalat" w:hAnsi="GHEA Grapalat"/>
          <w:sz w:val="24"/>
          <w:szCs w:val="24"/>
        </w:rPr>
        <w:t>г.Ереван</w:t>
      </w:r>
      <w:proofErr w:type="spellEnd"/>
      <w:r w:rsidR="005D13A4" w:rsidRPr="005D13A4">
        <w:rPr>
          <w:rFonts w:ascii="GHEA Grapalat" w:hAnsi="GHEA Grapalat"/>
          <w:sz w:val="24"/>
          <w:szCs w:val="24"/>
        </w:rPr>
        <w:t xml:space="preserve">, </w:t>
      </w:r>
      <w:proofErr w:type="spellStart"/>
      <w:r w:rsidR="005D13A4" w:rsidRPr="005D13A4">
        <w:rPr>
          <w:rFonts w:ascii="GHEA Grapalat" w:hAnsi="GHEA Grapalat"/>
          <w:sz w:val="24"/>
          <w:szCs w:val="24"/>
        </w:rPr>
        <w:t>ул.Гераци</w:t>
      </w:r>
      <w:proofErr w:type="spellEnd"/>
      <w:r w:rsidR="005D13A4" w:rsidRPr="005D13A4">
        <w:rPr>
          <w:rFonts w:ascii="GHEA Grapalat" w:hAnsi="GHEA Grapalat"/>
          <w:sz w:val="24"/>
          <w:szCs w:val="24"/>
        </w:rPr>
        <w:t xml:space="preserve"> 5/1 </w:t>
      </w:r>
      <w:r>
        <w:rPr>
          <w:rFonts w:ascii="GHEA Grapalat" w:hAnsi="GHEA Grapalat"/>
          <w:sz w:val="24"/>
          <w:szCs w:val="24"/>
        </w:rPr>
        <w:t>не позднее, чем "</w:t>
      </w:r>
      <w:r w:rsidR="005D13A4" w:rsidRPr="005D13A4">
        <w:rPr>
          <w:rFonts w:ascii="GHEA Grapalat" w:hAnsi="GHEA Grapalat"/>
          <w:sz w:val="24"/>
          <w:szCs w:val="24"/>
        </w:rPr>
        <w:t>1</w:t>
      </w:r>
      <w:r w:rsidR="00AD7BC1" w:rsidRPr="00AD7BC1">
        <w:rPr>
          <w:rFonts w:ascii="GHEA Grapalat" w:hAnsi="GHEA Grapalat"/>
          <w:sz w:val="24"/>
          <w:szCs w:val="24"/>
        </w:rPr>
        <w:t>6</w:t>
      </w:r>
      <w:r w:rsidR="005D13A4" w:rsidRPr="005D13A4">
        <w:rPr>
          <w:rFonts w:ascii="GHEA Grapalat" w:hAnsi="GHEA Grapalat"/>
          <w:sz w:val="24"/>
          <w:szCs w:val="24"/>
        </w:rPr>
        <w:t>:00</w:t>
      </w:r>
      <w:r>
        <w:rPr>
          <w:rFonts w:ascii="GHEA Grapalat" w:hAnsi="GHEA Grapalat"/>
          <w:sz w:val="24"/>
          <w:szCs w:val="24"/>
        </w:rPr>
        <w:t>" часов "</w:t>
      </w:r>
      <w:r w:rsidR="005D13A4">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5D13A4" w:rsidRPr="005D13A4">
        <w:rPr>
          <w:rFonts w:ascii="GHEA Grapalat" w:hAnsi="GHEA Grapalat"/>
          <w:sz w:val="24"/>
          <w:szCs w:val="24"/>
        </w:rPr>
        <w:t>Т.Мирзоян</w:t>
      </w:r>
      <w:proofErr w:type="spellEnd"/>
      <w:r w:rsidR="005D13A4" w:rsidRPr="005D13A4">
        <w:rPr>
          <w:rFonts w:ascii="GHEA Grapalat" w:hAnsi="GHEA Grapalat"/>
          <w:sz w:val="24"/>
          <w:szCs w:val="24"/>
        </w:rPr>
        <w:t xml:space="preserve">. </w:t>
      </w:r>
      <w:r>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5"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72257B">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3C2C73">
        <w:rPr>
          <w:rFonts w:ascii="GHEA Grapalat" w:hAnsi="GHEA Grapalat" w:cs="Sylfaen"/>
          <w:sz w:val="24"/>
          <w:szCs w:val="24"/>
        </w:rPr>
        <w:t>;</w:t>
      </w:r>
      <w:r w:rsidR="005F25EF" w:rsidRPr="008E138A">
        <w:rPr>
          <w:rFonts w:ascii="GHEA Grapalat" w:hAnsi="GHEA Grapalat"/>
          <w:sz w:val="24"/>
          <w:szCs w:val="24"/>
        </w:rPr>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lastRenderedPageBreak/>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6A2311"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6A2311"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lastRenderedPageBreak/>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w:t>
      </w:r>
      <w:proofErr w:type="gramStart"/>
      <w:r w:rsidRPr="009044F1">
        <w:rPr>
          <w:rFonts w:ascii="GHEA Grapalat" w:hAnsi="GHEA Grapalat"/>
          <w:sz w:val="24"/>
          <w:szCs w:val="24"/>
        </w:rPr>
        <w:t>сведений</w:t>
      </w:r>
      <w:proofErr w:type="gramEnd"/>
      <w:r w:rsidRPr="009044F1">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rsidR="006A2311" w:rsidRDefault="006A2311"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6A2311">
        <w:rPr>
          <w:rFonts w:ascii="GHEA Grapalat" w:hAnsi="GHEA Grapalat"/>
          <w:sz w:val="24"/>
          <w:szCs w:val="24"/>
        </w:rPr>
        <w:t>7</w:t>
      </w:r>
      <w:r w:rsidRPr="009044F1">
        <w:rPr>
          <w:rFonts w:ascii="GHEA Grapalat" w:hAnsi="GHEA Grapalat"/>
          <w:sz w:val="24"/>
          <w:szCs w:val="24"/>
        </w:rPr>
        <w:t>"-</w:t>
      </w:r>
      <w:r w:rsidR="006A2311">
        <w:rPr>
          <w:rFonts w:ascii="GHEA Grapalat" w:hAnsi="GHEA Grapalat"/>
          <w:sz w:val="24"/>
          <w:szCs w:val="24"/>
        </w:rPr>
        <w:t>о</w:t>
      </w:r>
      <w:r w:rsidRPr="009044F1">
        <w:rPr>
          <w:rFonts w:ascii="GHEA Grapalat" w:hAnsi="GHEA Grapalat"/>
          <w:sz w:val="24"/>
          <w:szCs w:val="24"/>
        </w:rPr>
        <w:t>й день в "</w:t>
      </w:r>
      <w:r w:rsidR="00602490" w:rsidRPr="00602490">
        <w:rPr>
          <w:rFonts w:ascii="GHEA Grapalat" w:hAnsi="GHEA Grapalat"/>
          <w:sz w:val="24"/>
          <w:szCs w:val="24"/>
        </w:rPr>
        <w:t>1</w:t>
      </w:r>
      <w:r w:rsidR="00AD7BC1" w:rsidRPr="00AD7BC1">
        <w:rPr>
          <w:rFonts w:ascii="GHEA Grapalat" w:hAnsi="GHEA Grapalat"/>
          <w:sz w:val="24"/>
          <w:szCs w:val="24"/>
        </w:rPr>
        <w:t>6</w:t>
      </w:r>
      <w:r w:rsidR="006A2311">
        <w:rPr>
          <w:rFonts w:ascii="GHEA Grapalat" w:hAnsi="GHEA Grapalat"/>
          <w:sz w:val="24"/>
          <w:szCs w:val="24"/>
        </w:rPr>
        <w:t>:00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 xml:space="preserve">на </w:t>
      </w:r>
      <w:r w:rsidR="00576D5D" w:rsidRPr="009044F1">
        <w:rPr>
          <w:rFonts w:ascii="GHEA Grapalat" w:hAnsi="GHEA Grapalat"/>
        </w:rPr>
        <w:lastRenderedPageBreak/>
        <w:t>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6A2311" w:rsidRPr="006A2311" w:rsidRDefault="00FD2748" w:rsidP="006A2311">
      <w:pPr>
        <w:pStyle w:val="a3"/>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w:t>
      </w:r>
      <w:r w:rsidR="006A2311" w:rsidRPr="006A2311">
        <w:rPr>
          <w:rFonts w:ascii="GHEA Grapalat" w:hAnsi="GHEA Grapalat"/>
          <w:i w:val="0"/>
          <w:sz w:val="24"/>
          <w:szCs w:val="24"/>
        </w:rPr>
        <w:t xml:space="preserve">Если предлагаемые цены представлены в двух или более валютах, они сопоставляются с </w:t>
      </w:r>
      <w:proofErr w:type="spellStart"/>
      <w:r w:rsidR="006A2311" w:rsidRPr="006A2311">
        <w:rPr>
          <w:rFonts w:ascii="GHEA Grapalat" w:hAnsi="GHEA Grapalat"/>
          <w:i w:val="0"/>
          <w:sz w:val="24"/>
          <w:szCs w:val="24"/>
        </w:rPr>
        <w:t>драмом</w:t>
      </w:r>
      <w:proofErr w:type="spellEnd"/>
      <w:r w:rsidR="006A2311" w:rsidRPr="006A2311">
        <w:rPr>
          <w:rFonts w:ascii="GHEA Grapalat" w:hAnsi="GHEA Grapalat"/>
          <w:i w:val="0"/>
          <w:sz w:val="24"/>
          <w:szCs w:val="24"/>
        </w:rPr>
        <w:t xml:space="preserve"> Республики Армения по курсу по курсу, установленному ЦБ РА на день и время заседания по вскрытию заявок.</w:t>
      </w:r>
    </w:p>
    <w:p w:rsidR="00B15493" w:rsidRPr="006A2311" w:rsidRDefault="00FD2748" w:rsidP="006A2311">
      <w:pPr>
        <w:pStyle w:val="a3"/>
        <w:widowControl w:val="0"/>
        <w:tabs>
          <w:tab w:val="left" w:pos="1134"/>
        </w:tabs>
        <w:spacing w:after="160" w:line="240" w:lineRule="auto"/>
        <w:ind w:firstLine="567"/>
        <w:rPr>
          <w:rFonts w:ascii="GHEA Grapalat" w:hAnsi="GHEA Grapalat"/>
          <w:i w:val="0"/>
          <w:sz w:val="24"/>
          <w:szCs w:val="24"/>
        </w:rPr>
      </w:pPr>
      <w:r w:rsidRPr="006A2311">
        <w:rPr>
          <w:rFonts w:ascii="GHEA Grapalat" w:hAnsi="GHEA Grapalat"/>
          <w:i w:val="0"/>
          <w:sz w:val="24"/>
          <w:szCs w:val="24"/>
        </w:rPr>
        <w:t>8.</w:t>
      </w:r>
      <w:r w:rsidR="001E1D4C" w:rsidRPr="006A2311">
        <w:rPr>
          <w:rFonts w:ascii="GHEA Grapalat" w:hAnsi="GHEA Grapalat"/>
          <w:i w:val="0"/>
          <w:sz w:val="24"/>
          <w:szCs w:val="24"/>
        </w:rPr>
        <w:t>5</w:t>
      </w:r>
      <w:r w:rsidRPr="006A2311">
        <w:rPr>
          <w:rFonts w:ascii="GHEA Grapalat" w:hAnsi="GHEA Grapalat"/>
          <w:i w:val="0"/>
          <w:sz w:val="24"/>
          <w:szCs w:val="24"/>
        </w:rPr>
        <w:t>.</w:t>
      </w:r>
      <w:r w:rsidR="00644850" w:rsidRPr="006A2311">
        <w:rPr>
          <w:rFonts w:ascii="GHEA Grapalat" w:hAnsi="GHEA Grapalat"/>
          <w:i w:val="0"/>
          <w:sz w:val="24"/>
          <w:szCs w:val="24"/>
        </w:rPr>
        <w:tab/>
      </w:r>
      <w:r w:rsidRPr="006A2311">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6A2311">
        <w:rPr>
          <w:rFonts w:ascii="GHEA Grapalat" w:hAnsi="GHEA Grapalat"/>
          <w:i w:val="0"/>
          <w:sz w:val="24"/>
          <w:szCs w:val="24"/>
        </w:rPr>
        <w:t>отобранного или непризнанных таковыми участников</w:t>
      </w:r>
      <w:r w:rsidRPr="006A2311">
        <w:rPr>
          <w:rFonts w:ascii="GHEA Grapalat" w:hAnsi="GHEA Grapalat"/>
          <w:i w:val="0"/>
          <w:sz w:val="24"/>
          <w:szCs w:val="24"/>
        </w:rPr>
        <w:t xml:space="preserve">. </w:t>
      </w:r>
      <w:r w:rsidR="002F2045" w:rsidRPr="006A2311">
        <w:rPr>
          <w:rFonts w:ascii="GHEA Grapalat" w:hAnsi="GHEA Grapalat"/>
          <w:i w:val="0"/>
          <w:sz w:val="24"/>
          <w:szCs w:val="24"/>
        </w:rPr>
        <w:t xml:space="preserve">В случае закупки товаров </w:t>
      </w:r>
      <w:r w:rsidR="002F2045" w:rsidRPr="006A2311">
        <w:rPr>
          <w:rFonts w:ascii="GHEA Grapalat" w:hAnsi="GHEA Grapalat"/>
          <w:i w:val="0"/>
          <w:sz w:val="24"/>
          <w:szCs w:val="24"/>
        </w:rPr>
        <w:lastRenderedPageBreak/>
        <w:t>комиссия также оценивает соответствие полного описания представленных товаров требованиям приглашения</w:t>
      </w:r>
      <w:r w:rsidR="005A3D17" w:rsidRPr="006A2311">
        <w:rPr>
          <w:rFonts w:ascii="GHEA Grapalat" w:hAnsi="GHEA Grapalat"/>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0351D9">
        <w:rPr>
          <w:rFonts w:ascii="GHEA Grapalat" w:hAnsi="GHEA Grapalat"/>
          <w:b/>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6"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proofErr w:type="gramStart"/>
      <w:r w:rsidRPr="009044F1">
        <w:rPr>
          <w:rFonts w:ascii="GHEA Grapalat" w:hAnsi="GHEA Grapalat"/>
          <w:sz w:val="24"/>
          <w:szCs w:val="24"/>
        </w:rPr>
        <w:t>ценам,  определяются</w:t>
      </w:r>
      <w:proofErr w:type="gramEnd"/>
      <w:r w:rsidRPr="009044F1">
        <w:rPr>
          <w:rFonts w:ascii="GHEA Grapalat" w:hAnsi="GHEA Grapalat"/>
          <w:sz w:val="24"/>
          <w:szCs w:val="24"/>
        </w:rPr>
        <w:t xml:space="preserve">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lastRenderedPageBreak/>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 xml:space="preserve">в электронной </w:t>
      </w:r>
      <w:proofErr w:type="gramStart"/>
      <w:r w:rsidR="001F0DAB">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6A2311"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w:t>
      </w:r>
      <w:r w:rsidRPr="006A2311">
        <w:rPr>
          <w:rFonts w:ascii="GHEA Grapalat" w:hAnsi="GHEA Grapalat"/>
        </w:rPr>
        <w:t>к;</w:t>
      </w:r>
    </w:p>
    <w:p w:rsidR="00B24E4B" w:rsidRDefault="00B24E4B" w:rsidP="00B24E4B">
      <w:pPr>
        <w:pStyle w:val="aff"/>
        <w:widowControl w:val="0"/>
        <w:numPr>
          <w:ilvl w:val="0"/>
          <w:numId w:val="31"/>
        </w:numPr>
        <w:ind w:left="0" w:firstLine="284"/>
        <w:contextualSpacing/>
        <w:jc w:val="both"/>
        <w:rPr>
          <w:ins w:id="7"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w:t>
      </w:r>
      <w:r w:rsidRPr="00B24E4B">
        <w:rPr>
          <w:rFonts w:ascii="GHEA Grapalat" w:hAnsi="GHEA Grapalat"/>
        </w:rPr>
        <w:lastRenderedPageBreak/>
        <w:t>которого участник не включается в список.</w:t>
      </w:r>
    </w:p>
    <w:p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637CD2">
      <w:pPr>
        <w:widowControl w:val="0"/>
        <w:ind w:left="284"/>
        <w:contextualSpacing/>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 xml:space="preserve">В целях обоснования соответствия предъявленных к нему требований </w:t>
      </w:r>
      <w:r w:rsidRPr="009044F1">
        <w:rPr>
          <w:rFonts w:ascii="GHEA Grapalat" w:hAnsi="GHEA Grapalat"/>
          <w:sz w:val="24"/>
          <w:szCs w:val="24"/>
        </w:rPr>
        <w:lastRenderedPageBreak/>
        <w:t>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6A2311">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9F0D91" w:rsidRDefault="009F0D91" w:rsidP="009F0D91">
      <w:pPr>
        <w:rPr>
          <w:rFonts w:ascii="GHEA Grapalat" w:hAnsi="GHEA Grapalat"/>
          <w:b/>
        </w:rPr>
      </w:pPr>
    </w:p>
    <w:p w:rsidR="000313A6" w:rsidRDefault="00AA0AD8" w:rsidP="009F0D91">
      <w:pPr>
        <w:jc w:val="center"/>
        <w:rPr>
          <w:rFonts w:ascii="GHEA Grapalat" w:hAnsi="GHEA Grapalat"/>
          <w:b/>
        </w:rPr>
      </w:pPr>
      <w:r w:rsidRPr="009044F1">
        <w:rPr>
          <w:rFonts w:ascii="GHEA Grapalat" w:hAnsi="GHEA Grapalat"/>
          <w:b/>
        </w:rPr>
        <w:t>9. ЗАКЛЮЧЕНИЕ ДОГОВОРА</w:t>
      </w:r>
    </w:p>
    <w:p w:rsidR="009F0D91" w:rsidRPr="004C4FF3" w:rsidRDefault="009F0D91" w:rsidP="009F0D91">
      <w:pPr>
        <w:jc w:val="center"/>
        <w:rPr>
          <w:rFonts w:ascii="GHEA Grapalat" w:hAnsi="GHEA Grapalat" w:cs="Arial"/>
          <w:b/>
          <w:iCs/>
        </w:rPr>
      </w:pP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Pr="009044F1">
        <w:rPr>
          <w:rFonts w:ascii="GHEA Grapalat" w:hAnsi="GHEA Grapalat"/>
        </w:rPr>
        <w:t>.</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w:t>
      </w:r>
      <w:proofErr w:type="gramStart"/>
      <w:r w:rsidR="00E70468" w:rsidRPr="00123A23">
        <w:rPr>
          <w:rFonts w:ascii="GHEA Grapalat" w:hAnsi="GHEA Grapalat"/>
        </w:rPr>
        <w:t xml:space="preserve">закупки </w:t>
      </w:r>
      <w:r w:rsidR="00E70468">
        <w:rPr>
          <w:rFonts w:ascii="GHEA Grapalat" w:hAnsi="GHEA Grapalat"/>
        </w:rPr>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w:t>
      </w:r>
      <w:r w:rsidR="003D57AD" w:rsidRPr="00370E40">
        <w:rPr>
          <w:rFonts w:ascii="GHEA Grapalat" w:hAnsi="GHEA Grapalat"/>
        </w:rPr>
        <w:lastRenderedPageBreak/>
        <w:t xml:space="preserve">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w:t>
      </w:r>
      <w:proofErr w:type="gramStart"/>
      <w:r w:rsidRPr="004408E1">
        <w:rPr>
          <w:rFonts w:ascii="GHEA Grapalat" w:hAnsi="GHEA Grapalat"/>
        </w:rPr>
        <w:t>в соответствии с требованиями</w:t>
      </w:r>
      <w:proofErr w:type="gramEnd"/>
      <w:r w:rsidRPr="004408E1">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CA63AC" w:rsidRPr="00CA63AC" w:rsidRDefault="00030D40" w:rsidP="00DA0D2B">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CA63AC" w:rsidRPr="00CA63AC">
        <w:rPr>
          <w:rFonts w:ascii="GHEA Grapalat" w:hAnsi="GHEA Grapalat"/>
        </w:rPr>
        <w:t>в одностороннем порядке утвержденного заявления-в виде неустойки (приложение 5.1) или наличных денег.</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w:t>
      </w:r>
      <w:r w:rsidR="00030D40" w:rsidRPr="009044F1">
        <w:rPr>
          <w:rFonts w:ascii="GHEA Grapalat" w:hAnsi="GHEA Grapalat"/>
        </w:rPr>
        <w:lastRenderedPageBreak/>
        <w:t xml:space="preserve">включительно до </w:t>
      </w:r>
      <w:r w:rsidR="00CA63AC" w:rsidRPr="00CA63AC">
        <w:rPr>
          <w:rFonts w:ascii="GHEA Grapalat" w:hAnsi="GHEA Grapalat"/>
        </w:rPr>
        <w:t>2</w:t>
      </w:r>
      <w:r w:rsidR="00411A25">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proofErr w:type="spellStart"/>
      <w:r w:rsidR="00D32092" w:rsidRPr="00250377">
        <w:rPr>
          <w:rFonts w:ascii="GHEA Grapalat" w:hAnsi="GHEA Grapalat" w:cs="Sylfaen"/>
        </w:rPr>
        <w:t>драмов</w:t>
      </w:r>
      <w:proofErr w:type="spellEnd"/>
      <w:r w:rsidR="00D32092" w:rsidRPr="00250377">
        <w:rPr>
          <w:rFonts w:ascii="GHEA Grapalat" w:hAnsi="GHEA Grapalat" w:cs="Sylfaen"/>
        </w:rPr>
        <w:t>,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CA63AC" w:rsidRPr="004C4FF3">
        <w:rPr>
          <w:rFonts w:ascii="GHEA Grapalat" w:hAnsi="GHEA Grapalat"/>
        </w:rPr>
        <w:t>5</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10.</w:t>
      </w:r>
      <w:r w:rsidR="00CA63AC" w:rsidRPr="00CA63AC">
        <w:rPr>
          <w:rFonts w:ascii="GHEA Grapalat" w:hAnsi="GHEA Grapalat"/>
        </w:rPr>
        <w:t>6</w:t>
      </w:r>
      <w:r w:rsidRPr="0074650E">
        <w:rPr>
          <w:rFonts w:ascii="GHEA Grapalat" w:hAnsi="GHEA Grapalat"/>
        </w:rPr>
        <w:t xml:space="preserve"> Руководитель заказчика 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CA63AC" w:rsidRDefault="003E194D" w:rsidP="00CA63AC">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CA63AC">
      <w:pPr>
        <w:widowControl w:val="0"/>
        <w:tabs>
          <w:tab w:val="left" w:pos="1134"/>
        </w:tabs>
        <w:spacing w:after="160"/>
        <w:ind w:firstLine="567"/>
        <w:jc w:val="both"/>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CA63AC"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CA63AC" w:rsidRPr="00CA63AC" w:rsidRDefault="00096865" w:rsidP="00CA63AC">
      <w:pPr>
        <w:widowControl w:val="0"/>
        <w:tabs>
          <w:tab w:val="left" w:pos="1134"/>
        </w:tabs>
        <w:ind w:firstLine="567"/>
        <w:jc w:val="both"/>
        <w:rPr>
          <w:rFonts w:ascii="GHEA Grapalat" w:hAnsi="GHEA Grapalat"/>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w:t>
      </w:r>
      <w:r w:rsidR="00CA63AC" w:rsidRPr="00CA63AC">
        <w:rPr>
          <w:rFonts w:ascii="GHEA Grapalat" w:hAnsi="GHEA Grapalat"/>
        </w:rPr>
        <w:t xml:space="preserve">При этом процедура закупки может быть объявлена полностью или частично несостоявшейся на основании </w:t>
      </w:r>
      <w:r w:rsidR="00CA63AC" w:rsidRPr="00CA63AC">
        <w:rPr>
          <w:rFonts w:ascii="GHEA Grapalat" w:hAnsi="GHEA Grapalat"/>
        </w:rPr>
        <w:lastRenderedPageBreak/>
        <w:t>решения руководителя уполномоченного органа, осуществляющего общее управление.</w:t>
      </w:r>
    </w:p>
    <w:p w:rsidR="00096865" w:rsidRPr="00CA63AC"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CA63AC" w:rsidRDefault="00731D26" w:rsidP="00B46D58">
      <w:pPr>
        <w:widowControl w:val="0"/>
        <w:tabs>
          <w:tab w:val="left" w:pos="1276"/>
        </w:tabs>
        <w:spacing w:after="160"/>
        <w:ind w:firstLine="567"/>
        <w:jc w:val="both"/>
        <w:rPr>
          <w:rFonts w:ascii="GHEA Grapalat" w:hAnsi="GHEA Grapalat"/>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A63AC">
      <w:pPr>
        <w:ind w:firstLine="708"/>
        <w:jc w:val="both"/>
        <w:rPr>
          <w:rFonts w:ascii="GHEA Grapalat" w:hAnsi="GHEA Grapalat"/>
          <w:lang w:val="hy-AM"/>
        </w:rPr>
      </w:pPr>
      <w:r w:rsidRPr="00570BBD">
        <w:rPr>
          <w:rFonts w:ascii="GHEA Grapalat" w:hAnsi="GHEA Grapalat"/>
        </w:rPr>
        <w:lastRenderedPageBreak/>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A63AC">
      <w:pPr>
        <w:ind w:firstLine="708"/>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A63AC">
      <w:pPr>
        <w:ind w:firstLine="708"/>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A63AC">
      <w:pPr>
        <w:ind w:firstLine="708"/>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A63AC">
      <w:pPr>
        <w:ind w:firstLine="708"/>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A63AC">
      <w:pPr>
        <w:ind w:firstLine="708"/>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A63AC">
      <w:pPr>
        <w:ind w:firstLine="708"/>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A63AC">
      <w:pPr>
        <w:ind w:firstLine="708"/>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A63AC">
      <w:pPr>
        <w:ind w:firstLine="708"/>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A63AC">
      <w:pPr>
        <w:ind w:firstLine="708"/>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A63AC">
      <w:pPr>
        <w:ind w:firstLine="708"/>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xml:space="preserve">, за исключением случаев, когда </w:t>
      </w:r>
      <w:r w:rsidRPr="005319EB">
        <w:rPr>
          <w:rFonts w:ascii="GHEA Grapalat" w:hAnsi="GHEA Grapalat"/>
        </w:rPr>
        <w:lastRenderedPageBreak/>
        <w:t>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A63AC">
      <w:pPr>
        <w:ind w:firstLine="708"/>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00CA63AC">
        <w:rPr>
          <w:rFonts w:ascii="GHEA Grapalat" w:hAnsi="GHEA Grapalat"/>
        </w:rPr>
        <w:tab/>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00CA63AC">
        <w:rPr>
          <w:rFonts w:ascii="GHEA Grapalat" w:hAnsi="GHEA Grapalat"/>
        </w:rPr>
        <w:tab/>
      </w: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00CA63AC">
        <w:rPr>
          <w:rFonts w:ascii="GHEA Grapalat" w:hAnsi="GHEA Grapalat"/>
        </w:rPr>
        <w:tab/>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CA63AC" w:rsidRPr="00CA63AC" w:rsidRDefault="00CA63AC" w:rsidP="00CA63AC">
      <w:pPr>
        <w:widowControl w:val="0"/>
        <w:jc w:val="center"/>
        <w:rPr>
          <w:rFonts w:ascii="GHEA Grapalat" w:hAnsi="GHEA Grapalat"/>
          <w:b/>
        </w:rPr>
      </w:pPr>
      <w:r w:rsidRPr="00CA63AC">
        <w:rPr>
          <w:rFonts w:ascii="GHEA Grapalat" w:hAnsi="GHEA Grapalat"/>
          <w:b/>
        </w:rPr>
        <w:lastRenderedPageBreak/>
        <w:t>ЧАСТЬ II</w:t>
      </w:r>
    </w:p>
    <w:p w:rsidR="00CA63AC" w:rsidRPr="00CA63AC" w:rsidRDefault="00CA63AC" w:rsidP="00CA63AC">
      <w:pPr>
        <w:widowControl w:val="0"/>
        <w:jc w:val="center"/>
        <w:rPr>
          <w:rFonts w:ascii="GHEA Grapalat" w:hAnsi="GHEA Grapalat"/>
        </w:rPr>
      </w:pPr>
      <w:r w:rsidRPr="00CA63AC">
        <w:rPr>
          <w:rFonts w:ascii="GHEA Grapalat" w:hAnsi="GHEA Grapalat"/>
          <w:b/>
        </w:rPr>
        <w:t xml:space="preserve">ИНСТРУКЦИЯ ПО СОСТАВЛЕНИЮ </w:t>
      </w:r>
      <w:r w:rsidRPr="00CA63AC">
        <w:rPr>
          <w:rFonts w:ascii="GHEA Grapalat" w:hAnsi="GHEA Grapalat"/>
          <w:b/>
        </w:rPr>
        <w:br/>
        <w:t>ЗАЯВКИ НА ЗАПРОС O КОТИРОВKE ЦЕН</w:t>
      </w:r>
      <w:r w:rsidRPr="00CA63AC">
        <w:rPr>
          <w:rFonts w:ascii="GHEA Grapalat" w:hAnsi="GHEA Grapalat"/>
        </w:rPr>
        <w:t xml:space="preserve"> </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w:t>
      </w:r>
      <w:r w:rsidRPr="00CA63AC">
        <w:rPr>
          <w:rFonts w:ascii="GHEA Grapalat" w:hAnsi="GHEA Grapalat"/>
          <w:b/>
        </w:rPr>
        <w:t>Приложению №1</w:t>
      </w:r>
      <w:r w:rsidRPr="009044F1">
        <w:rPr>
          <w:rFonts w:ascii="GHEA Grapalat" w:hAnsi="GHEA Grapalat"/>
        </w:rPr>
        <w:t>;</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w:t>
      </w:r>
      <w:r w:rsidRPr="00CA63AC">
        <w:rPr>
          <w:rFonts w:ascii="GHEA Grapalat" w:hAnsi="GHEA Grapalat"/>
          <w:b/>
        </w:rPr>
        <w:t xml:space="preserve">Приложению </w:t>
      </w:r>
      <w:r w:rsidRPr="00CA63AC">
        <w:rPr>
          <w:rFonts w:ascii="GHEA Grapalat" w:hAnsi="GHEA Grapalat"/>
          <w:b/>
          <w:lang w:val="en-US"/>
        </w:rPr>
        <w:t>N</w:t>
      </w:r>
      <w:r w:rsidRPr="00CA63AC">
        <w:rPr>
          <w:rFonts w:ascii="GHEA Grapalat" w:hAnsi="GHEA Grapalat"/>
          <w:b/>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2"/>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CA63AC" w:rsidRPr="004C4FF3">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 xml:space="preserve">ценовое предложение согласно </w:t>
      </w:r>
      <w:r w:rsidRPr="004E38AF">
        <w:rPr>
          <w:rFonts w:ascii="GHEA Grapalat" w:hAnsi="GHEA Grapalat"/>
          <w:b/>
        </w:rPr>
        <w:t>Приложению №</w:t>
      </w:r>
      <w:r w:rsidR="00385C27" w:rsidRPr="004E38AF">
        <w:rPr>
          <w:rFonts w:ascii="GHEA Grapalat" w:hAnsi="GHEA Grapalat"/>
          <w:b/>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w:t>
      </w:r>
      <w:proofErr w:type="gramStart"/>
      <w:r w:rsidRPr="002658C9">
        <w:rPr>
          <w:rFonts w:ascii="GHEA Grapalat" w:hAnsi="GHEA Grapalat"/>
        </w:rPr>
        <w:t>документы</w:t>
      </w:r>
      <w:proofErr w:type="gramEnd"/>
      <w:r w:rsidRPr="002658C9">
        <w:rPr>
          <w:rFonts w:ascii="GHEA Grapalat" w:hAnsi="GHEA Grapalat"/>
        </w:rPr>
        <w:t xml:space="preserve"> вкладываются в </w:t>
      </w:r>
      <w:r w:rsidRPr="002658C9">
        <w:rPr>
          <w:rFonts w:ascii="GHEA Grapalat" w:hAnsi="GHEA Grapalat"/>
        </w:rPr>
        <w:lastRenderedPageBreak/>
        <w:t>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CA63AC">
        <w:rPr>
          <w:rFonts w:ascii="GHEA Grapalat" w:hAnsi="GHEA Grapalat"/>
        </w:rPr>
        <w:t>одном</w:t>
      </w:r>
      <w:r w:rsidRPr="002658C9">
        <w:rPr>
          <w:rFonts w:ascii="GHEA Grapalat" w:hAnsi="GHEA Grapalat"/>
        </w:rPr>
        <w:t xml:space="preserve"> экземпляр</w:t>
      </w:r>
      <w:r w:rsidR="00CA63AC">
        <w:rPr>
          <w:rFonts w:ascii="GHEA Grapalat" w:hAnsi="GHEA Grapalat"/>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CA63AC" w:rsidRDefault="00CA63AC" w:rsidP="00B46D58">
      <w:pPr>
        <w:pStyle w:val="norm"/>
        <w:widowControl w:val="0"/>
        <w:spacing w:after="160" w:line="240" w:lineRule="auto"/>
        <w:ind w:firstLine="284"/>
        <w:jc w:val="right"/>
        <w:rPr>
          <w:rFonts w:ascii="GHEA Grapalat" w:hAnsi="GHEA Grapalat"/>
          <w:b/>
          <w:sz w:val="24"/>
          <w:szCs w:val="24"/>
        </w:rPr>
      </w:pPr>
    </w:p>
    <w:p w:rsidR="00CA63AC" w:rsidRDefault="00CA63AC" w:rsidP="00B46D58">
      <w:pPr>
        <w:pStyle w:val="norm"/>
        <w:widowControl w:val="0"/>
        <w:spacing w:after="160" w:line="240" w:lineRule="auto"/>
        <w:ind w:firstLine="284"/>
        <w:jc w:val="right"/>
        <w:rPr>
          <w:rFonts w:ascii="GHEA Grapalat" w:hAnsi="GHEA Grapalat"/>
          <w:b/>
          <w:sz w:val="24"/>
          <w:szCs w:val="24"/>
        </w:rPr>
      </w:pPr>
    </w:p>
    <w:p w:rsidR="00CA63AC" w:rsidRDefault="00CA63AC" w:rsidP="00B46D58">
      <w:pPr>
        <w:pStyle w:val="norm"/>
        <w:widowControl w:val="0"/>
        <w:spacing w:after="160" w:line="240" w:lineRule="auto"/>
        <w:ind w:firstLine="284"/>
        <w:jc w:val="right"/>
        <w:rPr>
          <w:rFonts w:ascii="GHEA Grapalat" w:hAnsi="GHEA Grapalat"/>
          <w:b/>
          <w:sz w:val="24"/>
          <w:szCs w:val="24"/>
        </w:rPr>
      </w:pPr>
    </w:p>
    <w:p w:rsidR="00CA63AC" w:rsidRDefault="00CA63AC" w:rsidP="00B46D58">
      <w:pPr>
        <w:pStyle w:val="norm"/>
        <w:widowControl w:val="0"/>
        <w:spacing w:after="160" w:line="240" w:lineRule="auto"/>
        <w:ind w:firstLine="284"/>
        <w:jc w:val="right"/>
        <w:rPr>
          <w:rFonts w:ascii="GHEA Grapalat" w:hAnsi="GHEA Grapalat"/>
          <w:b/>
          <w:sz w:val="24"/>
          <w:szCs w:val="24"/>
        </w:rPr>
      </w:pPr>
    </w:p>
    <w:p w:rsidR="00CA63AC" w:rsidRDefault="00CA63AC" w:rsidP="00B46D58">
      <w:pPr>
        <w:pStyle w:val="norm"/>
        <w:widowControl w:val="0"/>
        <w:spacing w:after="160" w:line="240" w:lineRule="auto"/>
        <w:ind w:firstLine="284"/>
        <w:jc w:val="right"/>
        <w:rPr>
          <w:rFonts w:ascii="GHEA Grapalat" w:hAnsi="GHEA Grapalat"/>
          <w:b/>
          <w:sz w:val="24"/>
          <w:szCs w:val="24"/>
        </w:rPr>
      </w:pPr>
    </w:p>
    <w:p w:rsidR="00CA63AC" w:rsidRDefault="00CA63AC" w:rsidP="00B46D58">
      <w:pPr>
        <w:pStyle w:val="norm"/>
        <w:widowControl w:val="0"/>
        <w:spacing w:after="160" w:line="240" w:lineRule="auto"/>
        <w:ind w:firstLine="284"/>
        <w:jc w:val="right"/>
        <w:rPr>
          <w:rFonts w:ascii="GHEA Grapalat" w:hAnsi="GHEA Grapalat"/>
          <w:b/>
          <w:sz w:val="24"/>
          <w:szCs w:val="24"/>
        </w:rPr>
      </w:pPr>
    </w:p>
    <w:p w:rsidR="00CA63AC" w:rsidRDefault="00CA63AC" w:rsidP="00B46D58">
      <w:pPr>
        <w:pStyle w:val="norm"/>
        <w:widowControl w:val="0"/>
        <w:spacing w:after="160" w:line="240" w:lineRule="auto"/>
        <w:ind w:firstLine="284"/>
        <w:jc w:val="right"/>
        <w:rPr>
          <w:rFonts w:ascii="GHEA Grapalat" w:hAnsi="GHEA Grapalat"/>
          <w:b/>
          <w:sz w:val="24"/>
          <w:szCs w:val="24"/>
        </w:rPr>
      </w:pPr>
    </w:p>
    <w:p w:rsidR="00CA63AC" w:rsidRPr="00F677F1" w:rsidRDefault="00CA63AC"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2912A0" w:rsidRPr="002912A0" w:rsidRDefault="002912A0" w:rsidP="002912A0">
      <w:pPr>
        <w:pStyle w:val="norm"/>
        <w:widowControl w:val="0"/>
        <w:spacing w:line="240" w:lineRule="auto"/>
        <w:ind w:firstLine="284"/>
        <w:jc w:val="right"/>
        <w:rPr>
          <w:rFonts w:ascii="GHEA Grapalat" w:hAnsi="GHEA Grapalat" w:cs="Arial"/>
          <w:b/>
          <w:sz w:val="24"/>
          <w:szCs w:val="24"/>
        </w:rPr>
      </w:pPr>
      <w:r w:rsidRPr="002912A0">
        <w:rPr>
          <w:rFonts w:ascii="GHEA Grapalat" w:hAnsi="GHEA Grapalat"/>
          <w:b/>
          <w:sz w:val="24"/>
          <w:szCs w:val="24"/>
        </w:rPr>
        <w:lastRenderedPageBreak/>
        <w:t>Приложение № 1</w:t>
      </w:r>
    </w:p>
    <w:p w:rsidR="002912A0" w:rsidRPr="002912A0" w:rsidRDefault="002912A0" w:rsidP="002912A0">
      <w:pPr>
        <w:pStyle w:val="31"/>
        <w:widowControl w:val="0"/>
        <w:spacing w:line="240" w:lineRule="auto"/>
        <w:jc w:val="right"/>
        <w:rPr>
          <w:rFonts w:ascii="GHEA Grapalat" w:hAnsi="GHEA Grapalat" w:cs="Arial"/>
          <w:b/>
          <w:sz w:val="24"/>
          <w:szCs w:val="24"/>
        </w:rPr>
      </w:pPr>
      <w:r w:rsidRPr="002912A0">
        <w:rPr>
          <w:rFonts w:ascii="GHEA Grapalat" w:hAnsi="GHEA Grapalat"/>
          <w:b/>
          <w:sz w:val="24"/>
          <w:szCs w:val="24"/>
        </w:rPr>
        <w:t>к Приглашению на запрос о котировке цен</w:t>
      </w:r>
      <w:r w:rsidRPr="002912A0">
        <w:rPr>
          <w:rFonts w:ascii="GHEA Grapalat" w:hAnsi="GHEA Grapalat" w:cs="Arial"/>
          <w:b/>
          <w:sz w:val="24"/>
          <w:szCs w:val="24"/>
        </w:rPr>
        <w:br/>
      </w:r>
      <w:r w:rsidRPr="002912A0">
        <w:rPr>
          <w:rFonts w:ascii="GHEA Grapalat" w:hAnsi="GHEA Grapalat"/>
          <w:b/>
          <w:sz w:val="24"/>
          <w:szCs w:val="24"/>
        </w:rPr>
        <w:t xml:space="preserve">под кодом </w:t>
      </w:r>
      <w:r w:rsidRPr="002912A0">
        <w:rPr>
          <w:rFonts w:ascii="GHEA Grapalat" w:hAnsi="GHEA Grapalat"/>
          <w:sz w:val="24"/>
          <w:szCs w:val="24"/>
          <w:lang w:val="af-ZA"/>
        </w:rPr>
        <w:t>«</w:t>
      </w:r>
      <w:r w:rsidRPr="002912A0">
        <w:rPr>
          <w:rFonts w:ascii="GHEA Grapalat" w:hAnsi="GHEA Grapalat"/>
          <w:b/>
          <w:sz w:val="24"/>
          <w:szCs w:val="24"/>
          <w:lang w:val="hy-AM"/>
        </w:rPr>
        <w:t>ԳՀԱՊՁԲ-202</w:t>
      </w:r>
      <w:r w:rsidRPr="002912A0">
        <w:rPr>
          <w:rFonts w:ascii="GHEA Grapalat" w:hAnsi="GHEA Grapalat"/>
          <w:b/>
          <w:sz w:val="24"/>
          <w:szCs w:val="24"/>
        </w:rPr>
        <w:t>3/</w:t>
      </w:r>
      <w:r w:rsidR="00973105">
        <w:rPr>
          <w:rFonts w:ascii="GHEA Grapalat" w:hAnsi="GHEA Grapalat"/>
          <w:b/>
          <w:sz w:val="24"/>
          <w:szCs w:val="24"/>
        </w:rPr>
        <w:t>1</w:t>
      </w:r>
      <w:r w:rsidR="00602490" w:rsidRPr="00602490">
        <w:rPr>
          <w:rFonts w:ascii="GHEA Grapalat" w:hAnsi="GHEA Grapalat"/>
          <w:b/>
          <w:sz w:val="24"/>
          <w:szCs w:val="24"/>
        </w:rPr>
        <w:t>5</w:t>
      </w:r>
      <w:r w:rsidRPr="002912A0">
        <w:rPr>
          <w:rFonts w:ascii="GHEA Grapalat" w:hAnsi="GHEA Grapalat"/>
          <w:b/>
          <w:sz w:val="24"/>
          <w:szCs w:val="24"/>
          <w:lang w:val="hy-AM"/>
        </w:rPr>
        <w:t>-</w:t>
      </w:r>
      <w:r w:rsidR="00EA0D30">
        <w:rPr>
          <w:rFonts w:ascii="GHEA Grapalat" w:hAnsi="GHEA Grapalat"/>
          <w:b/>
          <w:sz w:val="24"/>
          <w:szCs w:val="24"/>
        </w:rPr>
        <w:t>6</w:t>
      </w:r>
      <w:r w:rsidRPr="002912A0">
        <w:rPr>
          <w:rFonts w:ascii="GHEA Grapalat" w:hAnsi="GHEA Grapalat"/>
          <w:b/>
          <w:sz w:val="24"/>
          <w:szCs w:val="24"/>
          <w:lang w:val="hy-AM"/>
        </w:rPr>
        <w:t>-ԴԲԳԳԿ</w:t>
      </w:r>
      <w:r w:rsidRPr="002912A0">
        <w:rPr>
          <w:rFonts w:ascii="GHEA Grapalat" w:hAnsi="GHEA Grapalat"/>
          <w:sz w:val="24"/>
          <w:szCs w:val="24"/>
          <w:lang w:val="af-ZA"/>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proofErr w:type="gramStart"/>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roofErr w:type="gramEnd"/>
      <w:r w:rsidR="005A6435">
        <w:rPr>
          <w:rFonts w:ascii="GHEA Grapalat" w:hAnsi="GHEA Grapalat"/>
          <w:b/>
        </w:rPr>
        <w:t xml:space="preserve">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2912A0"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sidRPr="002912A0">
        <w:rPr>
          <w:rFonts w:ascii="GHEA Grapalat" w:hAnsi="GHEA Grapalat"/>
        </w:rPr>
        <w:t>"</w:t>
      </w:r>
      <w:r w:rsidR="002912A0" w:rsidRPr="002912A0">
        <w:rPr>
          <w:rFonts w:ascii="GHEA Grapalat" w:hAnsi="GHEA Grapalat"/>
          <w:lang w:val="hy-AM"/>
        </w:rPr>
        <w:t>ԳՀԱՊՁԲ-202</w:t>
      </w:r>
      <w:r w:rsidR="002912A0" w:rsidRPr="002912A0">
        <w:rPr>
          <w:rFonts w:ascii="GHEA Grapalat" w:hAnsi="GHEA Grapalat"/>
        </w:rPr>
        <w:t>3/</w:t>
      </w:r>
      <w:r w:rsidR="00973105">
        <w:rPr>
          <w:rFonts w:ascii="GHEA Grapalat" w:hAnsi="GHEA Grapalat"/>
        </w:rPr>
        <w:t>1</w:t>
      </w:r>
      <w:r w:rsidR="00602490" w:rsidRPr="00235464">
        <w:rPr>
          <w:rFonts w:ascii="GHEA Grapalat" w:hAnsi="GHEA Grapalat"/>
        </w:rPr>
        <w:t>5</w:t>
      </w:r>
      <w:r w:rsidR="002912A0" w:rsidRPr="002912A0">
        <w:rPr>
          <w:rFonts w:ascii="GHEA Grapalat" w:hAnsi="GHEA Grapalat"/>
          <w:lang w:val="hy-AM"/>
        </w:rPr>
        <w:t>-</w:t>
      </w:r>
      <w:r w:rsidR="00EA0D30">
        <w:rPr>
          <w:rFonts w:ascii="GHEA Grapalat" w:hAnsi="GHEA Grapalat"/>
        </w:rPr>
        <w:t>6</w:t>
      </w:r>
      <w:r w:rsidR="002912A0" w:rsidRPr="002912A0">
        <w:rPr>
          <w:rFonts w:ascii="GHEA Grapalat" w:hAnsi="GHEA Grapalat"/>
          <w:lang w:val="hy-AM"/>
        </w:rPr>
        <w:t>-ԴԲԳԳԿ</w:t>
      </w:r>
      <w:r w:rsidR="006132ED" w:rsidRPr="002912A0">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2912A0" w:rsidRDefault="009E1F0A" w:rsidP="002912A0">
      <w:pPr>
        <w:jc w:val="both"/>
        <w:rPr>
          <w:rFonts w:ascii="GHEA Grapalat" w:hAnsi="GHEA Grapalat" w:cs="Sylfaen"/>
        </w:rPr>
      </w:pPr>
      <w:r w:rsidRPr="004F23CF">
        <w:rPr>
          <w:rFonts w:ascii="GHEA Grapalat" w:hAnsi="GHEA Grapalat"/>
          <w:lang w:val="hy-AM"/>
        </w:rPr>
        <w:lastRenderedPageBreak/>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proofErr w:type="spellStart"/>
      <w:r w:rsidR="002E5691">
        <w:rPr>
          <w:rFonts w:ascii="GHEA Grapalat" w:hAnsi="GHEA Grapalat"/>
        </w:rPr>
        <w:t>котиривку</w:t>
      </w:r>
      <w:proofErr w:type="spellEnd"/>
      <w:r w:rsidR="002E5691">
        <w:rPr>
          <w:rFonts w:ascii="GHEA Grapalat" w:hAnsi="GHEA Grapalat"/>
        </w:rPr>
        <w:t xml:space="preserve"> цен</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2912A0" w:rsidRPr="002912A0">
        <w:rPr>
          <w:rFonts w:ascii="GHEA Grapalat" w:hAnsi="GHEA Grapalat"/>
        </w:rPr>
        <w:t>"</w:t>
      </w:r>
      <w:r w:rsidR="002912A0" w:rsidRPr="002912A0">
        <w:rPr>
          <w:rFonts w:ascii="GHEA Grapalat" w:hAnsi="GHEA Grapalat"/>
          <w:lang w:val="hy-AM"/>
        </w:rPr>
        <w:t>ԳՀԱՊՁԲ-202</w:t>
      </w:r>
      <w:r w:rsidR="002912A0" w:rsidRPr="002912A0">
        <w:rPr>
          <w:rFonts w:ascii="GHEA Grapalat" w:hAnsi="GHEA Grapalat"/>
        </w:rPr>
        <w:t>3/</w:t>
      </w:r>
      <w:r w:rsidR="00973105">
        <w:rPr>
          <w:rFonts w:ascii="GHEA Grapalat" w:hAnsi="GHEA Grapalat"/>
        </w:rPr>
        <w:t>1</w:t>
      </w:r>
      <w:r w:rsidR="00602490" w:rsidRPr="00602490">
        <w:rPr>
          <w:rFonts w:ascii="GHEA Grapalat" w:hAnsi="GHEA Grapalat"/>
        </w:rPr>
        <w:t>5</w:t>
      </w:r>
      <w:r w:rsidR="002912A0" w:rsidRPr="002912A0">
        <w:rPr>
          <w:rFonts w:ascii="GHEA Grapalat" w:hAnsi="GHEA Grapalat"/>
          <w:lang w:val="hy-AM"/>
        </w:rPr>
        <w:t>-</w:t>
      </w:r>
      <w:r w:rsidR="00B0082D">
        <w:rPr>
          <w:rFonts w:ascii="GHEA Grapalat" w:hAnsi="GHEA Grapalat"/>
          <w:lang w:val="hy-AM"/>
        </w:rPr>
        <w:t>6</w:t>
      </w:r>
      <w:r w:rsidR="002912A0" w:rsidRPr="002912A0">
        <w:rPr>
          <w:rFonts w:ascii="GHEA Grapalat" w:hAnsi="GHEA Grapalat"/>
          <w:lang w:val="hy-AM"/>
        </w:rPr>
        <w:t>-ԴԲԳԳԿ</w:t>
      </w:r>
      <w:r w:rsidR="002912A0" w:rsidRPr="002912A0">
        <w:rPr>
          <w:rFonts w:ascii="GHEA Grapalat" w:hAnsi="GHEA Grapalat"/>
        </w:rPr>
        <w:t>"</w:t>
      </w:r>
      <w:r w:rsidR="002912A0">
        <w:rPr>
          <w:rFonts w:ascii="GHEA Grapalat" w:hAnsi="GHEA Grapalat" w:cs="Sylfaen"/>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AF791F">
      <w:pPr>
        <w:pStyle w:val="aff"/>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 xml:space="preserve">под кодом </w:t>
      </w:r>
      <w:r w:rsidR="002912A0" w:rsidRPr="002912A0">
        <w:rPr>
          <w:rFonts w:ascii="GHEA Grapalat" w:hAnsi="GHEA Grapalat"/>
        </w:rPr>
        <w:t>"</w:t>
      </w:r>
      <w:r w:rsidR="002912A0" w:rsidRPr="002912A0">
        <w:rPr>
          <w:rFonts w:ascii="GHEA Grapalat" w:hAnsi="GHEA Grapalat"/>
          <w:lang w:val="hy-AM"/>
        </w:rPr>
        <w:t>ԳՀԱՊՁԲ-202</w:t>
      </w:r>
      <w:r w:rsidR="002912A0" w:rsidRPr="002912A0">
        <w:rPr>
          <w:rFonts w:ascii="GHEA Grapalat" w:hAnsi="GHEA Grapalat"/>
        </w:rPr>
        <w:t>3/</w:t>
      </w:r>
      <w:r w:rsidR="00973105">
        <w:rPr>
          <w:rFonts w:ascii="GHEA Grapalat" w:hAnsi="GHEA Grapalat"/>
        </w:rPr>
        <w:t>1</w:t>
      </w:r>
      <w:r w:rsidR="00602490" w:rsidRPr="00602490">
        <w:rPr>
          <w:rFonts w:ascii="GHEA Grapalat" w:hAnsi="GHEA Grapalat"/>
        </w:rPr>
        <w:t>5</w:t>
      </w:r>
      <w:r w:rsidR="002912A0" w:rsidRPr="002912A0">
        <w:rPr>
          <w:rFonts w:ascii="GHEA Grapalat" w:hAnsi="GHEA Grapalat"/>
          <w:lang w:val="hy-AM"/>
        </w:rPr>
        <w:t>-</w:t>
      </w:r>
      <w:r w:rsidR="00EA0D30">
        <w:rPr>
          <w:rFonts w:ascii="GHEA Grapalat" w:hAnsi="GHEA Grapalat"/>
        </w:rPr>
        <w:t>6</w:t>
      </w:r>
      <w:r w:rsidR="002912A0" w:rsidRPr="002912A0">
        <w:rPr>
          <w:rFonts w:ascii="GHEA Grapalat" w:hAnsi="GHEA Grapalat"/>
          <w:lang w:val="hy-AM"/>
        </w:rPr>
        <w:t>-ԴԲԳԳԿ</w:t>
      </w:r>
      <w:r w:rsidR="002912A0" w:rsidRPr="002912A0">
        <w:rPr>
          <w:rFonts w:ascii="GHEA Grapalat" w:hAnsi="GHEA Grapalat"/>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B42E8B">
        <w:rPr>
          <w:rFonts w:ascii="GHEA Grapalat" w:hAnsi="GHEA Grapalat"/>
        </w:rPr>
        <w:t>котировку цен</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8"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3"/>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2912A0" w:rsidRPr="002912A0" w:rsidRDefault="002912A0" w:rsidP="002912A0">
      <w:pPr>
        <w:pStyle w:val="norm"/>
        <w:widowControl w:val="0"/>
        <w:spacing w:line="240" w:lineRule="auto"/>
        <w:ind w:firstLine="284"/>
        <w:jc w:val="right"/>
        <w:rPr>
          <w:rFonts w:ascii="GHEA Grapalat" w:hAnsi="GHEA Grapalat" w:cs="Arial"/>
          <w:b/>
          <w:sz w:val="24"/>
          <w:szCs w:val="24"/>
        </w:rPr>
      </w:pPr>
      <w:r w:rsidRPr="002912A0">
        <w:rPr>
          <w:rFonts w:ascii="GHEA Grapalat" w:hAnsi="GHEA Grapalat"/>
          <w:b/>
          <w:sz w:val="24"/>
          <w:szCs w:val="24"/>
        </w:rPr>
        <w:t>Приложение № 1</w:t>
      </w:r>
      <w:r>
        <w:rPr>
          <w:rFonts w:ascii="GHEA Grapalat" w:hAnsi="GHEA Grapalat"/>
          <w:b/>
          <w:sz w:val="24"/>
          <w:szCs w:val="24"/>
        </w:rPr>
        <w:t>.</w:t>
      </w:r>
      <w:r w:rsidR="0001096A">
        <w:rPr>
          <w:rFonts w:ascii="GHEA Grapalat" w:hAnsi="GHEA Grapalat"/>
          <w:b/>
          <w:sz w:val="24"/>
          <w:szCs w:val="24"/>
        </w:rPr>
        <w:t>1</w:t>
      </w:r>
    </w:p>
    <w:p w:rsidR="002912A0" w:rsidRPr="002912A0" w:rsidRDefault="002912A0" w:rsidP="002912A0">
      <w:pPr>
        <w:pStyle w:val="31"/>
        <w:widowControl w:val="0"/>
        <w:spacing w:line="240" w:lineRule="auto"/>
        <w:jc w:val="right"/>
        <w:rPr>
          <w:rFonts w:ascii="GHEA Grapalat" w:hAnsi="GHEA Grapalat" w:cs="Arial"/>
          <w:b/>
          <w:sz w:val="24"/>
          <w:szCs w:val="24"/>
        </w:rPr>
      </w:pPr>
      <w:r w:rsidRPr="002912A0">
        <w:rPr>
          <w:rFonts w:ascii="GHEA Grapalat" w:hAnsi="GHEA Grapalat"/>
          <w:b/>
          <w:sz w:val="24"/>
          <w:szCs w:val="24"/>
        </w:rPr>
        <w:t>к Приглашению на запрос о котировке цен</w:t>
      </w:r>
      <w:r w:rsidRPr="002912A0">
        <w:rPr>
          <w:rFonts w:ascii="GHEA Grapalat" w:hAnsi="GHEA Grapalat" w:cs="Arial"/>
          <w:b/>
          <w:sz w:val="24"/>
          <w:szCs w:val="24"/>
        </w:rPr>
        <w:br/>
      </w:r>
      <w:r w:rsidRPr="002912A0">
        <w:rPr>
          <w:rFonts w:ascii="GHEA Grapalat" w:hAnsi="GHEA Grapalat"/>
          <w:b/>
          <w:sz w:val="24"/>
          <w:szCs w:val="24"/>
        </w:rPr>
        <w:t xml:space="preserve">под кодом </w:t>
      </w:r>
      <w:r w:rsidRPr="002912A0">
        <w:rPr>
          <w:rFonts w:ascii="GHEA Grapalat" w:hAnsi="GHEA Grapalat"/>
          <w:sz w:val="24"/>
          <w:szCs w:val="24"/>
          <w:lang w:val="af-ZA"/>
        </w:rPr>
        <w:t>«</w:t>
      </w:r>
      <w:r w:rsidRPr="002912A0">
        <w:rPr>
          <w:rFonts w:ascii="GHEA Grapalat" w:hAnsi="GHEA Grapalat"/>
          <w:b/>
          <w:sz w:val="24"/>
          <w:szCs w:val="24"/>
          <w:lang w:val="hy-AM"/>
        </w:rPr>
        <w:t>ԳՀԱՊՁԲ-202</w:t>
      </w:r>
      <w:r w:rsidRPr="002912A0">
        <w:rPr>
          <w:rFonts w:ascii="GHEA Grapalat" w:hAnsi="GHEA Grapalat"/>
          <w:b/>
          <w:sz w:val="24"/>
          <w:szCs w:val="24"/>
        </w:rPr>
        <w:t>3/</w:t>
      </w:r>
      <w:r w:rsidR="00973105">
        <w:rPr>
          <w:rFonts w:ascii="GHEA Grapalat" w:hAnsi="GHEA Grapalat"/>
          <w:b/>
          <w:sz w:val="24"/>
          <w:szCs w:val="24"/>
        </w:rPr>
        <w:t>1</w:t>
      </w:r>
      <w:r w:rsidR="00602490" w:rsidRPr="00602490">
        <w:rPr>
          <w:rFonts w:ascii="GHEA Grapalat" w:hAnsi="GHEA Grapalat"/>
          <w:b/>
          <w:sz w:val="24"/>
          <w:szCs w:val="24"/>
        </w:rPr>
        <w:t>5</w:t>
      </w:r>
      <w:r w:rsidRPr="002912A0">
        <w:rPr>
          <w:rFonts w:ascii="GHEA Grapalat" w:hAnsi="GHEA Grapalat"/>
          <w:b/>
          <w:sz w:val="24"/>
          <w:szCs w:val="24"/>
          <w:lang w:val="hy-AM"/>
        </w:rPr>
        <w:t>-</w:t>
      </w:r>
      <w:r w:rsidR="00EA0D30">
        <w:rPr>
          <w:rFonts w:ascii="GHEA Grapalat" w:hAnsi="GHEA Grapalat"/>
          <w:b/>
          <w:sz w:val="24"/>
          <w:szCs w:val="24"/>
        </w:rPr>
        <w:t>6</w:t>
      </w:r>
      <w:r w:rsidRPr="002912A0">
        <w:rPr>
          <w:rFonts w:ascii="GHEA Grapalat" w:hAnsi="GHEA Grapalat"/>
          <w:b/>
          <w:sz w:val="24"/>
          <w:szCs w:val="24"/>
          <w:lang w:val="hy-AM"/>
        </w:rPr>
        <w:t>-ԴԲԳԳԿ</w:t>
      </w:r>
      <w:r w:rsidRPr="002912A0">
        <w:rPr>
          <w:rFonts w:ascii="GHEA Grapalat" w:hAnsi="GHEA Grapalat"/>
          <w:sz w:val="24"/>
          <w:szCs w:val="24"/>
          <w:lang w:val="af-ZA"/>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01096A" w:rsidRPr="002912A0">
        <w:rPr>
          <w:rFonts w:ascii="GHEA Grapalat" w:hAnsi="GHEA Grapalat"/>
          <w:b/>
          <w:lang w:val="hy-AM"/>
        </w:rPr>
        <w:t>ԳՀԱՊՁԲ-202</w:t>
      </w:r>
      <w:r w:rsidR="0001096A" w:rsidRPr="002912A0">
        <w:rPr>
          <w:rFonts w:ascii="GHEA Grapalat" w:hAnsi="GHEA Grapalat"/>
          <w:b/>
        </w:rPr>
        <w:t>3/</w:t>
      </w:r>
      <w:r w:rsidR="00973105">
        <w:rPr>
          <w:rFonts w:ascii="GHEA Grapalat" w:hAnsi="GHEA Grapalat"/>
          <w:b/>
        </w:rPr>
        <w:t>1</w:t>
      </w:r>
      <w:r w:rsidR="00602490" w:rsidRPr="00602490">
        <w:rPr>
          <w:rFonts w:ascii="GHEA Grapalat" w:hAnsi="GHEA Grapalat"/>
          <w:b/>
        </w:rPr>
        <w:t>5</w:t>
      </w:r>
      <w:r w:rsidR="0001096A" w:rsidRPr="002912A0">
        <w:rPr>
          <w:rFonts w:ascii="GHEA Grapalat" w:hAnsi="GHEA Grapalat"/>
          <w:b/>
          <w:lang w:val="hy-AM"/>
        </w:rPr>
        <w:t>-</w:t>
      </w:r>
      <w:r w:rsidR="00EA0D30">
        <w:rPr>
          <w:rFonts w:ascii="GHEA Grapalat" w:hAnsi="GHEA Grapalat"/>
          <w:b/>
        </w:rPr>
        <w:t>6</w:t>
      </w:r>
      <w:r w:rsidR="0001096A" w:rsidRPr="002912A0">
        <w:rPr>
          <w:rFonts w:ascii="GHEA Grapalat" w:hAnsi="GHEA Grapalat"/>
          <w:b/>
          <w:lang w:val="hy-AM"/>
        </w:rPr>
        <w:t>-ԴԲԳԳԿ</w:t>
      </w:r>
      <w:r>
        <w:rPr>
          <w:rFonts w:ascii="GHEA Grapalat" w:hAnsi="GHEA Grapalat"/>
        </w:rPr>
        <w:t>"</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
        <w:gridCol w:w="3325"/>
        <w:gridCol w:w="4925"/>
      </w:tblGrid>
      <w:tr w:rsidR="00D043C1" w:rsidRPr="00206AF8" w:rsidTr="00C73B9F">
        <w:tc>
          <w:tcPr>
            <w:tcW w:w="1036"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50" w:type="dxa"/>
            <w:gridSpan w:val="2"/>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7F299C" w:rsidRPr="00206AF8" w:rsidTr="007F299C">
        <w:trPr>
          <w:trHeight w:val="442"/>
        </w:trPr>
        <w:tc>
          <w:tcPr>
            <w:tcW w:w="1036" w:type="dxa"/>
            <w:vMerge/>
            <w:vAlign w:val="center"/>
          </w:tcPr>
          <w:p w:rsidR="007F299C" w:rsidRPr="00206AF8" w:rsidRDefault="007F299C" w:rsidP="00FF3F2A">
            <w:pPr>
              <w:widowControl w:val="0"/>
              <w:jc w:val="center"/>
              <w:rPr>
                <w:rFonts w:ascii="GHEA Grapalat" w:hAnsi="GHEA Grapalat"/>
                <w:b/>
                <w:bCs/>
                <w:sz w:val="20"/>
                <w:szCs w:val="20"/>
              </w:rPr>
            </w:pPr>
          </w:p>
        </w:tc>
        <w:tc>
          <w:tcPr>
            <w:tcW w:w="3325" w:type="dxa"/>
            <w:vAlign w:val="center"/>
          </w:tcPr>
          <w:p w:rsidR="007F299C" w:rsidRPr="00BF7253" w:rsidRDefault="007F299C" w:rsidP="009A3C00">
            <w:pPr>
              <w:widowControl w:val="0"/>
              <w:jc w:val="center"/>
              <w:rPr>
                <w:rFonts w:ascii="GHEA Grapalat" w:hAnsi="GHEA Grapalat"/>
                <w:b/>
                <w:bCs/>
                <w:sz w:val="20"/>
                <w:szCs w:val="20"/>
                <w:lang w:val="hy-AM"/>
              </w:rPr>
            </w:pPr>
            <w:r w:rsidRPr="00206AF8">
              <w:rPr>
                <w:rFonts w:ascii="GHEA Grapalat" w:hAnsi="GHEA Grapalat"/>
                <w:b/>
                <w:sz w:val="20"/>
                <w:szCs w:val="20"/>
              </w:rPr>
              <w:t xml:space="preserve">наименование </w:t>
            </w:r>
          </w:p>
        </w:tc>
        <w:tc>
          <w:tcPr>
            <w:tcW w:w="4925" w:type="dxa"/>
            <w:vAlign w:val="center"/>
          </w:tcPr>
          <w:p w:rsidR="007F299C" w:rsidRPr="00206AF8" w:rsidRDefault="007F299C"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7F299C" w:rsidRPr="00206AF8" w:rsidTr="003F3D6E">
        <w:tc>
          <w:tcPr>
            <w:tcW w:w="1036" w:type="dxa"/>
          </w:tcPr>
          <w:p w:rsidR="007F299C" w:rsidRPr="00206AF8" w:rsidRDefault="007F299C" w:rsidP="00FF3F2A">
            <w:pPr>
              <w:pStyle w:val="3"/>
              <w:keepNext w:val="0"/>
              <w:widowControl w:val="0"/>
              <w:spacing w:line="240" w:lineRule="auto"/>
              <w:jc w:val="left"/>
              <w:rPr>
                <w:rFonts w:ascii="GHEA Grapalat" w:hAnsi="GHEA Grapalat"/>
                <w:b/>
              </w:rPr>
            </w:pPr>
          </w:p>
        </w:tc>
        <w:tc>
          <w:tcPr>
            <w:tcW w:w="3325" w:type="dxa"/>
          </w:tcPr>
          <w:p w:rsidR="007F299C" w:rsidRPr="00206AF8" w:rsidRDefault="007F299C" w:rsidP="00FF3F2A">
            <w:pPr>
              <w:pStyle w:val="3"/>
              <w:keepNext w:val="0"/>
              <w:widowControl w:val="0"/>
              <w:spacing w:line="240" w:lineRule="auto"/>
              <w:jc w:val="left"/>
              <w:rPr>
                <w:rFonts w:ascii="GHEA Grapalat" w:hAnsi="GHEA Grapalat"/>
                <w:b/>
              </w:rPr>
            </w:pPr>
          </w:p>
        </w:tc>
        <w:tc>
          <w:tcPr>
            <w:tcW w:w="4925" w:type="dxa"/>
          </w:tcPr>
          <w:p w:rsidR="007F299C" w:rsidRPr="00206AF8" w:rsidRDefault="007F299C" w:rsidP="00FF3F2A">
            <w:pPr>
              <w:pStyle w:val="3"/>
              <w:keepNext w:val="0"/>
              <w:widowControl w:val="0"/>
              <w:spacing w:line="240" w:lineRule="auto"/>
              <w:jc w:val="left"/>
              <w:rPr>
                <w:rFonts w:ascii="GHEA Grapalat" w:hAnsi="GHEA Grapalat"/>
                <w:b/>
              </w:rPr>
            </w:pPr>
          </w:p>
        </w:tc>
      </w:tr>
      <w:tr w:rsidR="007F299C" w:rsidRPr="00206AF8" w:rsidTr="003F3D6E">
        <w:tc>
          <w:tcPr>
            <w:tcW w:w="1036" w:type="dxa"/>
          </w:tcPr>
          <w:p w:rsidR="007F299C" w:rsidRPr="00206AF8" w:rsidRDefault="007F299C" w:rsidP="00FF3F2A">
            <w:pPr>
              <w:pStyle w:val="3"/>
              <w:keepNext w:val="0"/>
              <w:widowControl w:val="0"/>
              <w:spacing w:line="240" w:lineRule="auto"/>
              <w:jc w:val="left"/>
              <w:rPr>
                <w:rFonts w:ascii="GHEA Grapalat" w:hAnsi="GHEA Grapalat"/>
                <w:b/>
              </w:rPr>
            </w:pPr>
          </w:p>
        </w:tc>
        <w:tc>
          <w:tcPr>
            <w:tcW w:w="3325" w:type="dxa"/>
          </w:tcPr>
          <w:p w:rsidR="007F299C" w:rsidRPr="00206AF8" w:rsidRDefault="007F299C" w:rsidP="00FF3F2A">
            <w:pPr>
              <w:pStyle w:val="3"/>
              <w:keepNext w:val="0"/>
              <w:widowControl w:val="0"/>
              <w:spacing w:line="240" w:lineRule="auto"/>
              <w:jc w:val="left"/>
              <w:rPr>
                <w:rFonts w:ascii="GHEA Grapalat" w:hAnsi="GHEA Grapalat"/>
                <w:b/>
              </w:rPr>
            </w:pPr>
          </w:p>
        </w:tc>
        <w:tc>
          <w:tcPr>
            <w:tcW w:w="4925" w:type="dxa"/>
          </w:tcPr>
          <w:p w:rsidR="007F299C" w:rsidRPr="00206AF8" w:rsidRDefault="007F299C" w:rsidP="00FF3F2A">
            <w:pPr>
              <w:pStyle w:val="3"/>
              <w:keepNext w:val="0"/>
              <w:widowControl w:val="0"/>
              <w:spacing w:line="240" w:lineRule="auto"/>
              <w:jc w:val="left"/>
              <w:rPr>
                <w:rFonts w:ascii="GHEA Grapalat" w:hAnsi="GHEA Grapalat"/>
                <w:b/>
              </w:rPr>
            </w:pPr>
          </w:p>
        </w:tc>
      </w:tr>
      <w:tr w:rsidR="007F299C" w:rsidRPr="00206AF8" w:rsidTr="003F3D6E">
        <w:tc>
          <w:tcPr>
            <w:tcW w:w="1036" w:type="dxa"/>
          </w:tcPr>
          <w:p w:rsidR="007F299C" w:rsidRPr="00206AF8" w:rsidRDefault="007F299C" w:rsidP="00FF3F2A">
            <w:pPr>
              <w:pStyle w:val="3"/>
              <w:keepNext w:val="0"/>
              <w:widowControl w:val="0"/>
              <w:spacing w:line="240" w:lineRule="auto"/>
              <w:jc w:val="left"/>
              <w:rPr>
                <w:rFonts w:ascii="GHEA Grapalat" w:hAnsi="GHEA Grapalat"/>
                <w:b/>
              </w:rPr>
            </w:pPr>
          </w:p>
        </w:tc>
        <w:tc>
          <w:tcPr>
            <w:tcW w:w="3325" w:type="dxa"/>
          </w:tcPr>
          <w:p w:rsidR="007F299C" w:rsidRPr="00206AF8" w:rsidRDefault="007F299C" w:rsidP="00FF3F2A">
            <w:pPr>
              <w:pStyle w:val="3"/>
              <w:keepNext w:val="0"/>
              <w:widowControl w:val="0"/>
              <w:spacing w:line="240" w:lineRule="auto"/>
              <w:jc w:val="left"/>
              <w:rPr>
                <w:rFonts w:ascii="GHEA Grapalat" w:hAnsi="GHEA Grapalat"/>
                <w:b/>
              </w:rPr>
            </w:pPr>
          </w:p>
        </w:tc>
        <w:tc>
          <w:tcPr>
            <w:tcW w:w="4925" w:type="dxa"/>
          </w:tcPr>
          <w:p w:rsidR="007F299C" w:rsidRPr="00206AF8" w:rsidRDefault="007F299C"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01096A" w:rsidRPr="002912A0" w:rsidRDefault="0001096A" w:rsidP="0001096A">
      <w:pPr>
        <w:pStyle w:val="norm"/>
        <w:widowControl w:val="0"/>
        <w:spacing w:line="240" w:lineRule="auto"/>
        <w:ind w:firstLine="284"/>
        <w:jc w:val="right"/>
        <w:rPr>
          <w:rFonts w:ascii="GHEA Grapalat" w:hAnsi="GHEA Grapalat" w:cs="Arial"/>
          <w:b/>
          <w:sz w:val="24"/>
          <w:szCs w:val="24"/>
        </w:rPr>
      </w:pPr>
      <w:r w:rsidRPr="002912A0">
        <w:rPr>
          <w:rFonts w:ascii="GHEA Grapalat" w:hAnsi="GHEA Grapalat"/>
          <w:b/>
          <w:sz w:val="24"/>
          <w:szCs w:val="24"/>
        </w:rPr>
        <w:lastRenderedPageBreak/>
        <w:t>Приложение № 1</w:t>
      </w:r>
      <w:r>
        <w:rPr>
          <w:rFonts w:ascii="GHEA Grapalat" w:hAnsi="GHEA Grapalat"/>
          <w:b/>
          <w:sz w:val="24"/>
          <w:szCs w:val="24"/>
        </w:rPr>
        <w:t>.2</w:t>
      </w:r>
    </w:p>
    <w:p w:rsidR="0001096A" w:rsidRPr="002912A0" w:rsidRDefault="0001096A" w:rsidP="0001096A">
      <w:pPr>
        <w:pStyle w:val="31"/>
        <w:widowControl w:val="0"/>
        <w:spacing w:line="240" w:lineRule="auto"/>
        <w:jc w:val="right"/>
        <w:rPr>
          <w:rFonts w:ascii="GHEA Grapalat" w:hAnsi="GHEA Grapalat" w:cs="Arial"/>
          <w:b/>
          <w:sz w:val="24"/>
          <w:szCs w:val="24"/>
        </w:rPr>
      </w:pPr>
      <w:r w:rsidRPr="002912A0">
        <w:rPr>
          <w:rFonts w:ascii="GHEA Grapalat" w:hAnsi="GHEA Grapalat"/>
          <w:b/>
          <w:sz w:val="24"/>
          <w:szCs w:val="24"/>
        </w:rPr>
        <w:t>к Приглашению на запрос о котировке цен</w:t>
      </w:r>
      <w:r w:rsidRPr="002912A0">
        <w:rPr>
          <w:rFonts w:ascii="GHEA Grapalat" w:hAnsi="GHEA Grapalat" w:cs="Arial"/>
          <w:b/>
          <w:sz w:val="24"/>
          <w:szCs w:val="24"/>
        </w:rPr>
        <w:br/>
      </w:r>
      <w:r w:rsidRPr="002912A0">
        <w:rPr>
          <w:rFonts w:ascii="GHEA Grapalat" w:hAnsi="GHEA Grapalat"/>
          <w:b/>
          <w:sz w:val="24"/>
          <w:szCs w:val="24"/>
        </w:rPr>
        <w:t xml:space="preserve">под кодом </w:t>
      </w:r>
      <w:r w:rsidRPr="002912A0">
        <w:rPr>
          <w:rFonts w:ascii="GHEA Grapalat" w:hAnsi="GHEA Grapalat"/>
          <w:sz w:val="24"/>
          <w:szCs w:val="24"/>
          <w:lang w:val="af-ZA"/>
        </w:rPr>
        <w:t>«</w:t>
      </w:r>
      <w:r w:rsidRPr="002912A0">
        <w:rPr>
          <w:rFonts w:ascii="GHEA Grapalat" w:hAnsi="GHEA Grapalat"/>
          <w:b/>
          <w:sz w:val="24"/>
          <w:szCs w:val="24"/>
          <w:lang w:val="hy-AM"/>
        </w:rPr>
        <w:t>ԳՀԱՊՁԲ-202</w:t>
      </w:r>
      <w:r w:rsidRPr="002912A0">
        <w:rPr>
          <w:rFonts w:ascii="GHEA Grapalat" w:hAnsi="GHEA Grapalat"/>
          <w:b/>
          <w:sz w:val="24"/>
          <w:szCs w:val="24"/>
        </w:rPr>
        <w:t>3/</w:t>
      </w:r>
      <w:r w:rsidR="00973105">
        <w:rPr>
          <w:rFonts w:ascii="GHEA Grapalat" w:hAnsi="GHEA Grapalat"/>
          <w:b/>
          <w:sz w:val="24"/>
          <w:szCs w:val="24"/>
        </w:rPr>
        <w:t>1</w:t>
      </w:r>
      <w:r w:rsidR="00602490" w:rsidRPr="00602490">
        <w:rPr>
          <w:rFonts w:ascii="GHEA Grapalat" w:hAnsi="GHEA Grapalat"/>
          <w:b/>
          <w:sz w:val="24"/>
          <w:szCs w:val="24"/>
        </w:rPr>
        <w:t>5</w:t>
      </w:r>
      <w:r w:rsidRPr="002912A0">
        <w:rPr>
          <w:rFonts w:ascii="GHEA Grapalat" w:hAnsi="GHEA Grapalat"/>
          <w:b/>
          <w:sz w:val="24"/>
          <w:szCs w:val="24"/>
          <w:lang w:val="hy-AM"/>
        </w:rPr>
        <w:t>-</w:t>
      </w:r>
      <w:r w:rsidR="00EA0D30">
        <w:rPr>
          <w:rFonts w:ascii="GHEA Grapalat" w:hAnsi="GHEA Grapalat"/>
          <w:b/>
          <w:sz w:val="24"/>
          <w:szCs w:val="24"/>
        </w:rPr>
        <w:t>6</w:t>
      </w:r>
      <w:r w:rsidRPr="002912A0">
        <w:rPr>
          <w:rFonts w:ascii="GHEA Grapalat" w:hAnsi="GHEA Grapalat"/>
          <w:b/>
          <w:sz w:val="24"/>
          <w:szCs w:val="24"/>
          <w:lang w:val="hy-AM"/>
        </w:rPr>
        <w:t>-ԴԲԳԳԿ</w:t>
      </w:r>
      <w:r w:rsidRPr="002912A0">
        <w:rPr>
          <w:rFonts w:ascii="GHEA Grapalat" w:hAnsi="GHEA Grapalat"/>
          <w:sz w:val="24"/>
          <w:szCs w:val="24"/>
          <w:lang w:val="af-ZA"/>
        </w:rPr>
        <w:t>»</w:t>
      </w:r>
    </w:p>
    <w:p w:rsidR="0001096A" w:rsidRPr="009044F1" w:rsidRDefault="0001096A" w:rsidP="0001096A">
      <w:pPr>
        <w:widowControl w:val="0"/>
        <w:spacing w:after="160"/>
        <w:ind w:left="567" w:right="565"/>
        <w:jc w:val="center"/>
        <w:rPr>
          <w:rFonts w:ascii="GHEA Grapalat" w:hAnsi="GHEA Grapalat"/>
          <w:b/>
        </w:rPr>
      </w:pP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9"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4E38AF"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4E38AF"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4E38AF"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4E38AF"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4E38AF"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4E38AF"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4E38AF"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w:t>
            </w:r>
            <w:proofErr w:type="gramStart"/>
            <w:r w:rsidR="00F016A2" w:rsidRPr="00C76DD8">
              <w:rPr>
                <w:rFonts w:ascii="GHEA Grapalat" w:eastAsia="GHEA Grapalat" w:hAnsi="GHEA Grapalat" w:cs="GHEA Grapalat"/>
              </w:rPr>
              <w:t>прямое</w:t>
            </w:r>
            <w:proofErr w:type="gramEnd"/>
            <w:r w:rsidR="00F016A2" w:rsidRPr="00C76DD8">
              <w:rPr>
                <w:rFonts w:ascii="GHEA Grapalat" w:eastAsia="GHEA Grapalat" w:hAnsi="GHEA Grapalat" w:cs="GHEA Grapalat"/>
              </w:rPr>
              <w:t xml:space="preserve">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4E38A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4E38A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4E38AF"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4E38AF"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BA30D4">
              <w:rPr>
                <w:rFonts w:ascii="GHEA Grapalat" w:eastAsia="GHEA Grapalat" w:hAnsi="GHEA Grapalat" w:cs="GHEA Grapalat"/>
              </w:rPr>
              <w:t>лица, в случае, если</w:t>
            </w:r>
            <w:proofErr w:type="gramEnd"/>
            <w:r w:rsidR="00F016A2" w:rsidRPr="00BA30D4">
              <w:rPr>
                <w:rFonts w:ascii="GHEA Grapalat" w:eastAsia="GHEA Grapalat" w:hAnsi="GHEA Grapalat" w:cs="GHEA Grapalat"/>
              </w:rPr>
              <w:t xml:space="preserve">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4E38AF"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4E38A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4E38A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4E38AF"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4E38AF"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4E38AF"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4E38AF"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4E38A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4E38AF"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4E38A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4E38A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10"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w:t>
      </w:r>
      <w:proofErr w:type="gramStart"/>
      <w:r w:rsidRPr="000306ED">
        <w:rPr>
          <w:rFonts w:ascii="GHEA Grapalat" w:hAnsi="GHEA Grapalat"/>
        </w:rPr>
        <w:t>"</w:t>
      </w:r>
      <w:proofErr w:type="gramEnd"/>
      <w:r w:rsidRPr="000306ED">
        <w:rPr>
          <w:rFonts w:ascii="GHEA Grapalat" w:hAnsi="GHEA Grapalat"/>
        </w:rPr>
        <w:t xml:space="preserve">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w:t>
      </w:r>
      <w:proofErr w:type="gramStart"/>
      <w:r w:rsidRPr="000306ED">
        <w:rPr>
          <w:rFonts w:ascii="GHEA Grapalat" w:hAnsi="GHEA Grapalat"/>
        </w:rPr>
        <w:t>"</w:t>
      </w:r>
      <w:proofErr w:type="gramEnd"/>
      <w:r w:rsidRPr="000306ED">
        <w:rPr>
          <w:rFonts w:ascii="GHEA Grapalat" w:hAnsi="GHEA Grapalat"/>
        </w:rPr>
        <w:t xml:space="preserve">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w:t>
      </w:r>
      <w:proofErr w:type="gramStart"/>
      <w:r w:rsidRPr="000306ED">
        <w:rPr>
          <w:rFonts w:ascii="GHEA Grapalat" w:hAnsi="GHEA Grapalat"/>
        </w:rPr>
        <w:t>"</w:t>
      </w:r>
      <w:proofErr w:type="gramEnd"/>
      <w:r w:rsidRPr="000306ED">
        <w:rPr>
          <w:rFonts w:ascii="GHEA Grapalat" w:hAnsi="GHEA Grapalat"/>
        </w:rPr>
        <w:t xml:space="preserve">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 xml:space="preserve">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0306ED">
        <w:rPr>
          <w:rFonts w:ascii="GHEA Grapalat" w:hAnsi="GHEA Grapalat"/>
        </w:rPr>
        <w:t>прямо</w:t>
      </w:r>
      <w:proofErr w:type="gramEnd"/>
      <w:r w:rsidRPr="000306ED">
        <w:rPr>
          <w:rFonts w:ascii="GHEA Grapalat" w:hAnsi="GHEA Grapalat"/>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01096A" w:rsidRPr="002912A0" w:rsidRDefault="00AF0EF7" w:rsidP="0001096A">
      <w:pPr>
        <w:pStyle w:val="norm"/>
        <w:widowControl w:val="0"/>
        <w:spacing w:line="240" w:lineRule="auto"/>
        <w:ind w:firstLine="284"/>
        <w:jc w:val="right"/>
        <w:rPr>
          <w:rFonts w:ascii="GHEA Grapalat" w:hAnsi="GHEA Grapalat" w:cs="Arial"/>
          <w:b/>
          <w:sz w:val="24"/>
          <w:szCs w:val="24"/>
        </w:rPr>
      </w:pPr>
      <w:r>
        <w:rPr>
          <w:rFonts w:ascii="GHEA Grapalat" w:hAnsi="GHEA Grapalat"/>
          <w:b/>
        </w:rPr>
        <w:br w:type="page"/>
      </w:r>
      <w:r w:rsidR="0001096A" w:rsidRPr="002912A0">
        <w:rPr>
          <w:rFonts w:ascii="GHEA Grapalat" w:hAnsi="GHEA Grapalat"/>
          <w:b/>
          <w:sz w:val="24"/>
          <w:szCs w:val="24"/>
        </w:rPr>
        <w:lastRenderedPageBreak/>
        <w:t xml:space="preserve">Приложение № </w:t>
      </w:r>
      <w:r w:rsidR="0001096A">
        <w:rPr>
          <w:rFonts w:ascii="GHEA Grapalat" w:hAnsi="GHEA Grapalat"/>
          <w:b/>
          <w:sz w:val="24"/>
          <w:szCs w:val="24"/>
        </w:rPr>
        <w:t>2</w:t>
      </w:r>
    </w:p>
    <w:p w:rsidR="0001096A" w:rsidRPr="002912A0" w:rsidRDefault="0001096A" w:rsidP="0001096A">
      <w:pPr>
        <w:pStyle w:val="31"/>
        <w:widowControl w:val="0"/>
        <w:spacing w:line="240" w:lineRule="auto"/>
        <w:jc w:val="right"/>
        <w:rPr>
          <w:rFonts w:ascii="GHEA Grapalat" w:hAnsi="GHEA Grapalat" w:cs="Arial"/>
          <w:b/>
          <w:sz w:val="24"/>
          <w:szCs w:val="24"/>
        </w:rPr>
      </w:pPr>
      <w:r w:rsidRPr="002912A0">
        <w:rPr>
          <w:rFonts w:ascii="GHEA Grapalat" w:hAnsi="GHEA Grapalat"/>
          <w:b/>
          <w:sz w:val="24"/>
          <w:szCs w:val="24"/>
        </w:rPr>
        <w:t>к Приглашению на запрос о котировке цен</w:t>
      </w:r>
      <w:r w:rsidRPr="002912A0">
        <w:rPr>
          <w:rFonts w:ascii="GHEA Grapalat" w:hAnsi="GHEA Grapalat" w:cs="Arial"/>
          <w:b/>
          <w:sz w:val="24"/>
          <w:szCs w:val="24"/>
        </w:rPr>
        <w:br/>
      </w:r>
      <w:r w:rsidRPr="002912A0">
        <w:rPr>
          <w:rFonts w:ascii="GHEA Grapalat" w:hAnsi="GHEA Grapalat"/>
          <w:b/>
          <w:sz w:val="24"/>
          <w:szCs w:val="24"/>
        </w:rPr>
        <w:t xml:space="preserve">под кодом </w:t>
      </w:r>
      <w:r w:rsidRPr="002912A0">
        <w:rPr>
          <w:rFonts w:ascii="GHEA Grapalat" w:hAnsi="GHEA Grapalat"/>
          <w:sz w:val="24"/>
          <w:szCs w:val="24"/>
          <w:lang w:val="af-ZA"/>
        </w:rPr>
        <w:t>«</w:t>
      </w:r>
      <w:r w:rsidRPr="002912A0">
        <w:rPr>
          <w:rFonts w:ascii="GHEA Grapalat" w:hAnsi="GHEA Grapalat"/>
          <w:b/>
          <w:sz w:val="24"/>
          <w:szCs w:val="24"/>
          <w:lang w:val="hy-AM"/>
        </w:rPr>
        <w:t>ԳՀԱՊՁԲ-202</w:t>
      </w:r>
      <w:r w:rsidRPr="002912A0">
        <w:rPr>
          <w:rFonts w:ascii="GHEA Grapalat" w:hAnsi="GHEA Grapalat"/>
          <w:b/>
          <w:sz w:val="24"/>
          <w:szCs w:val="24"/>
        </w:rPr>
        <w:t>3/</w:t>
      </w:r>
      <w:r w:rsidR="00973105">
        <w:rPr>
          <w:rFonts w:ascii="GHEA Grapalat" w:hAnsi="GHEA Grapalat"/>
          <w:b/>
          <w:sz w:val="24"/>
          <w:szCs w:val="24"/>
        </w:rPr>
        <w:t>1</w:t>
      </w:r>
      <w:r w:rsidR="00602490" w:rsidRPr="00602490">
        <w:rPr>
          <w:rFonts w:ascii="GHEA Grapalat" w:hAnsi="GHEA Grapalat"/>
          <w:b/>
          <w:sz w:val="24"/>
          <w:szCs w:val="24"/>
        </w:rPr>
        <w:t>5</w:t>
      </w:r>
      <w:r w:rsidRPr="002912A0">
        <w:rPr>
          <w:rFonts w:ascii="GHEA Grapalat" w:hAnsi="GHEA Grapalat"/>
          <w:b/>
          <w:sz w:val="24"/>
          <w:szCs w:val="24"/>
          <w:lang w:val="hy-AM"/>
        </w:rPr>
        <w:t>-</w:t>
      </w:r>
      <w:r w:rsidR="00EA0D30">
        <w:rPr>
          <w:rFonts w:ascii="GHEA Grapalat" w:hAnsi="GHEA Grapalat"/>
          <w:b/>
          <w:sz w:val="24"/>
          <w:szCs w:val="24"/>
        </w:rPr>
        <w:t>6</w:t>
      </w:r>
      <w:r w:rsidRPr="002912A0">
        <w:rPr>
          <w:rFonts w:ascii="GHEA Grapalat" w:hAnsi="GHEA Grapalat"/>
          <w:b/>
          <w:sz w:val="24"/>
          <w:szCs w:val="24"/>
          <w:lang w:val="hy-AM"/>
        </w:rPr>
        <w:t>-ԴԲԳԳԿ</w:t>
      </w:r>
      <w:r w:rsidRPr="002912A0">
        <w:rPr>
          <w:rFonts w:ascii="GHEA Grapalat" w:hAnsi="GHEA Grapalat"/>
          <w:sz w:val="24"/>
          <w:szCs w:val="24"/>
          <w:lang w:val="af-ZA"/>
        </w:rPr>
        <w:t>»</w:t>
      </w:r>
    </w:p>
    <w:p w:rsidR="0001096A" w:rsidRPr="009044F1" w:rsidRDefault="0001096A" w:rsidP="0001096A">
      <w:pPr>
        <w:widowControl w:val="0"/>
        <w:spacing w:after="160"/>
        <w:ind w:left="567" w:right="565"/>
        <w:jc w:val="center"/>
        <w:rPr>
          <w:rFonts w:ascii="GHEA Grapalat" w:hAnsi="GHEA Grapalat"/>
          <w:b/>
        </w:rPr>
      </w:pPr>
    </w:p>
    <w:p w:rsidR="00B2572B" w:rsidRPr="009044F1" w:rsidRDefault="00B2572B" w:rsidP="0001096A">
      <w:pPr>
        <w:jc w:val="right"/>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proofErr w:type="spellStart"/>
      <w:r w:rsidR="00B42E8B">
        <w:rPr>
          <w:rFonts w:ascii="GHEA Grapalat" w:hAnsi="GHEA Grapalat"/>
          <w:spacing w:val="-6"/>
        </w:rPr>
        <w:t>котивовку</w:t>
      </w:r>
      <w:proofErr w:type="spellEnd"/>
      <w:r w:rsidR="00B42E8B">
        <w:rPr>
          <w:rFonts w:ascii="GHEA Grapalat" w:hAnsi="GHEA Grapalat"/>
          <w:spacing w:val="-6"/>
        </w:rPr>
        <w:t xml:space="preserve"> цен</w:t>
      </w:r>
      <w:r w:rsidRPr="005744FC">
        <w:rPr>
          <w:rFonts w:ascii="GHEA Grapalat" w:hAnsi="GHEA Grapalat"/>
          <w:spacing w:val="-6"/>
        </w:rPr>
        <w:t xml:space="preserve"> под кодом </w:t>
      </w:r>
      <w:r w:rsidR="006132ED">
        <w:rPr>
          <w:rFonts w:ascii="GHEA Grapalat" w:hAnsi="GHEA Grapalat"/>
          <w:spacing w:val="-6"/>
        </w:rPr>
        <w:t>"</w:t>
      </w:r>
      <w:r w:rsidR="0001096A" w:rsidRPr="002912A0">
        <w:rPr>
          <w:rFonts w:ascii="GHEA Grapalat" w:hAnsi="GHEA Grapalat"/>
          <w:b/>
          <w:lang w:val="hy-AM"/>
        </w:rPr>
        <w:t>ԳՀԱՊՁԲ-202</w:t>
      </w:r>
      <w:r w:rsidR="0001096A" w:rsidRPr="002912A0">
        <w:rPr>
          <w:rFonts w:ascii="GHEA Grapalat" w:hAnsi="GHEA Grapalat"/>
          <w:b/>
        </w:rPr>
        <w:t>3/</w:t>
      </w:r>
      <w:r w:rsidR="00973105">
        <w:rPr>
          <w:rFonts w:ascii="GHEA Grapalat" w:hAnsi="GHEA Grapalat"/>
          <w:b/>
        </w:rPr>
        <w:t>1</w:t>
      </w:r>
      <w:r w:rsidR="001E5687" w:rsidRPr="001E5687">
        <w:rPr>
          <w:rFonts w:ascii="GHEA Grapalat" w:hAnsi="GHEA Grapalat"/>
          <w:b/>
        </w:rPr>
        <w:t>5</w:t>
      </w:r>
      <w:r w:rsidR="0001096A" w:rsidRPr="002912A0">
        <w:rPr>
          <w:rFonts w:ascii="GHEA Grapalat" w:hAnsi="GHEA Grapalat"/>
          <w:b/>
          <w:lang w:val="hy-AM"/>
        </w:rPr>
        <w:t>-</w:t>
      </w:r>
      <w:r w:rsidR="00EA0D30">
        <w:rPr>
          <w:rFonts w:ascii="GHEA Grapalat" w:hAnsi="GHEA Grapalat"/>
          <w:b/>
        </w:rPr>
        <w:t>6</w:t>
      </w:r>
      <w:r w:rsidR="0001096A" w:rsidRPr="002912A0">
        <w:rPr>
          <w:rFonts w:ascii="GHEA Grapalat" w:hAnsi="GHEA Grapalat"/>
          <w:b/>
          <w:lang w:val="hy-AM"/>
        </w:rPr>
        <w:t>-ԴԲԳԳԿ</w:t>
      </w:r>
      <w:r w:rsidR="0001096A">
        <w:rPr>
          <w:rFonts w:ascii="GHEA Grapalat" w:hAnsi="GHEA Grapalat"/>
          <w:spacing w:val="-6"/>
        </w:rPr>
        <w:t xml:space="preserve"> </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4"/>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01096A" w:rsidRPr="002912A0" w:rsidRDefault="0001096A" w:rsidP="0001096A">
      <w:pPr>
        <w:pStyle w:val="norm"/>
        <w:widowControl w:val="0"/>
        <w:spacing w:line="240" w:lineRule="auto"/>
        <w:ind w:firstLine="284"/>
        <w:jc w:val="right"/>
        <w:rPr>
          <w:rFonts w:ascii="GHEA Grapalat" w:hAnsi="GHEA Grapalat" w:cs="Arial"/>
          <w:b/>
          <w:sz w:val="24"/>
          <w:szCs w:val="24"/>
        </w:rPr>
      </w:pPr>
      <w:r w:rsidRPr="002912A0">
        <w:rPr>
          <w:rFonts w:ascii="GHEA Grapalat" w:hAnsi="GHEA Grapalat"/>
          <w:b/>
          <w:sz w:val="24"/>
          <w:szCs w:val="24"/>
        </w:rPr>
        <w:lastRenderedPageBreak/>
        <w:t xml:space="preserve">Приложение № </w:t>
      </w:r>
      <w:r>
        <w:rPr>
          <w:rFonts w:ascii="GHEA Grapalat" w:hAnsi="GHEA Grapalat"/>
          <w:b/>
          <w:sz w:val="24"/>
          <w:szCs w:val="24"/>
        </w:rPr>
        <w:t>4.2</w:t>
      </w:r>
    </w:p>
    <w:p w:rsidR="0001096A" w:rsidRPr="002912A0" w:rsidRDefault="0001096A" w:rsidP="0001096A">
      <w:pPr>
        <w:pStyle w:val="31"/>
        <w:widowControl w:val="0"/>
        <w:spacing w:line="240" w:lineRule="auto"/>
        <w:jc w:val="right"/>
        <w:rPr>
          <w:rFonts w:ascii="GHEA Grapalat" w:hAnsi="GHEA Grapalat" w:cs="Arial"/>
          <w:b/>
          <w:sz w:val="24"/>
          <w:szCs w:val="24"/>
        </w:rPr>
      </w:pPr>
      <w:r w:rsidRPr="002912A0">
        <w:rPr>
          <w:rFonts w:ascii="GHEA Grapalat" w:hAnsi="GHEA Grapalat"/>
          <w:b/>
          <w:sz w:val="24"/>
          <w:szCs w:val="24"/>
        </w:rPr>
        <w:t>к Приглашению на запрос о котировке цен</w:t>
      </w:r>
      <w:r w:rsidRPr="002912A0">
        <w:rPr>
          <w:rFonts w:ascii="GHEA Grapalat" w:hAnsi="GHEA Grapalat" w:cs="Arial"/>
          <w:b/>
          <w:sz w:val="24"/>
          <w:szCs w:val="24"/>
        </w:rPr>
        <w:br/>
      </w:r>
      <w:r w:rsidRPr="002912A0">
        <w:rPr>
          <w:rFonts w:ascii="GHEA Grapalat" w:hAnsi="GHEA Grapalat"/>
          <w:b/>
          <w:sz w:val="24"/>
          <w:szCs w:val="24"/>
        </w:rPr>
        <w:t xml:space="preserve">под кодом </w:t>
      </w:r>
      <w:r w:rsidRPr="002912A0">
        <w:rPr>
          <w:rFonts w:ascii="GHEA Grapalat" w:hAnsi="GHEA Grapalat"/>
          <w:sz w:val="24"/>
          <w:szCs w:val="24"/>
          <w:lang w:val="af-ZA"/>
        </w:rPr>
        <w:t>«</w:t>
      </w:r>
      <w:r w:rsidRPr="002912A0">
        <w:rPr>
          <w:rFonts w:ascii="GHEA Grapalat" w:hAnsi="GHEA Grapalat"/>
          <w:b/>
          <w:sz w:val="24"/>
          <w:szCs w:val="24"/>
          <w:lang w:val="hy-AM"/>
        </w:rPr>
        <w:t>ԳՀԱՊՁԲ-202</w:t>
      </w:r>
      <w:r w:rsidRPr="002912A0">
        <w:rPr>
          <w:rFonts w:ascii="GHEA Grapalat" w:hAnsi="GHEA Grapalat"/>
          <w:b/>
          <w:sz w:val="24"/>
          <w:szCs w:val="24"/>
        </w:rPr>
        <w:t>3/</w:t>
      </w:r>
      <w:r w:rsidR="00973105">
        <w:rPr>
          <w:rFonts w:ascii="GHEA Grapalat" w:hAnsi="GHEA Grapalat"/>
          <w:b/>
          <w:sz w:val="24"/>
          <w:szCs w:val="24"/>
        </w:rPr>
        <w:t>1</w:t>
      </w:r>
      <w:r w:rsidR="001E5687" w:rsidRPr="001E5687">
        <w:rPr>
          <w:rFonts w:ascii="GHEA Grapalat" w:hAnsi="GHEA Grapalat"/>
          <w:b/>
          <w:sz w:val="24"/>
          <w:szCs w:val="24"/>
        </w:rPr>
        <w:t>5</w:t>
      </w:r>
      <w:r w:rsidRPr="002912A0">
        <w:rPr>
          <w:rFonts w:ascii="GHEA Grapalat" w:hAnsi="GHEA Grapalat"/>
          <w:b/>
          <w:sz w:val="24"/>
          <w:szCs w:val="24"/>
          <w:lang w:val="hy-AM"/>
        </w:rPr>
        <w:t>-</w:t>
      </w:r>
      <w:r w:rsidR="00EA0D30">
        <w:rPr>
          <w:rFonts w:ascii="GHEA Grapalat" w:hAnsi="GHEA Grapalat"/>
          <w:b/>
          <w:sz w:val="24"/>
          <w:szCs w:val="24"/>
        </w:rPr>
        <w:t>6</w:t>
      </w:r>
      <w:r w:rsidRPr="002912A0">
        <w:rPr>
          <w:rFonts w:ascii="GHEA Grapalat" w:hAnsi="GHEA Grapalat"/>
          <w:b/>
          <w:sz w:val="24"/>
          <w:szCs w:val="24"/>
          <w:lang w:val="hy-AM"/>
        </w:rPr>
        <w:t>-ԴԲԳԳԿ</w:t>
      </w:r>
      <w:r w:rsidRPr="002912A0">
        <w:rPr>
          <w:rFonts w:ascii="GHEA Grapalat" w:hAnsi="GHEA Grapalat"/>
          <w:sz w:val="24"/>
          <w:szCs w:val="24"/>
          <w:lang w:val="af-ZA"/>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5"/>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B138F3">
        <w:rPr>
          <w:rFonts w:ascii="GHEA Grapalat" w:hAnsi="GHEA Grapalat"/>
          <w:sz w:val="22"/>
          <w:szCs w:val="22"/>
        </w:rPr>
        <w:t>сроки представления</w:t>
      </w:r>
      <w:proofErr w:type="gramEnd"/>
      <w:r w:rsidRPr="00B138F3">
        <w:rPr>
          <w:rFonts w:ascii="GHEA Grapalat" w:hAnsi="GHEA Grapalat"/>
          <w:sz w:val="22"/>
          <w:szCs w:val="22"/>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lastRenderedPageBreak/>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01096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01096A"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487284" w:rsidRDefault="0001096A" w:rsidP="0001096A">
            <w:pPr>
              <w:pStyle w:val="aff"/>
              <w:widowControl w:val="0"/>
              <w:numPr>
                <w:ilvl w:val="0"/>
                <w:numId w:val="34"/>
              </w:numPr>
              <w:tabs>
                <w:tab w:val="left" w:pos="3390"/>
              </w:tabs>
              <w:rPr>
                <w:rFonts w:ascii="GHEA Grapalat" w:hAnsi="GHEA Grapalat" w:cs="Sylfaen"/>
              </w:rPr>
            </w:pPr>
            <w:r w:rsidRPr="00487284">
              <w:rPr>
                <w:rFonts w:ascii="GHEA Grapalat" w:hAnsi="GHEA Grapalat" w:cs="Cambria"/>
              </w:rPr>
              <w:t>Дата</w:t>
            </w:r>
            <w:r w:rsidRPr="00487284">
              <w:rPr>
                <w:rFonts w:ascii="GHEA Grapalat" w:hAnsi="GHEA Grapalat"/>
              </w:rPr>
              <w:t xml:space="preserve"> </w:t>
            </w:r>
            <w:r w:rsidRPr="00487284">
              <w:rPr>
                <w:rFonts w:ascii="GHEA Grapalat" w:hAnsi="GHEA Grapalat" w:cs="Cambria"/>
              </w:rPr>
              <w:t>представления</w:t>
            </w:r>
            <w:r w:rsidRPr="00487284">
              <w:rPr>
                <w:rFonts w:ascii="GHEA Grapalat" w:hAnsi="GHEA Grapalat"/>
              </w:rPr>
              <w:t>: "___" ___ 20___</w:t>
            </w:r>
            <w:r w:rsidRPr="00487284">
              <w:rPr>
                <w:rFonts w:ascii="GHEA Grapalat" w:hAnsi="GHEA Grapalat" w:cs="Cambria"/>
              </w:rPr>
              <w:t>г</w:t>
            </w:r>
            <w:r w:rsidRPr="00487284">
              <w:rPr>
                <w:rFonts w:ascii="GHEA Grapalat" w:hAnsi="GHEA Grapalat"/>
              </w:rPr>
              <w:t>.</w:t>
            </w:r>
          </w:p>
        </w:tc>
      </w:tr>
      <w:tr w:rsidR="0001096A"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01096A"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01096A"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01096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01096A"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1096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 xml:space="preserve">Наименование, или имя, фамилия </w:t>
            </w:r>
            <w:proofErr w:type="gramStart"/>
            <w:r w:rsidRPr="00B138F3">
              <w:rPr>
                <w:rFonts w:ascii="GHEA Grapalat" w:hAnsi="GHEA Grapalat"/>
              </w:rPr>
              <w:t>бенефициара:</w:t>
            </w:r>
            <w:r>
              <w:rPr>
                <w:rFonts w:ascii="GHEA Grapalat" w:hAnsi="GHEA Grapalat"/>
              </w:rPr>
              <w:t xml:space="preserve"> </w:t>
            </w:r>
            <w:r w:rsidRPr="00487284">
              <w:rPr>
                <w:rFonts w:ascii="GHEA Grapalat" w:hAnsi="GHEA Grapalat"/>
                <w:sz w:val="20"/>
                <w:szCs w:val="20"/>
              </w:rPr>
              <w:t xml:space="preserve"> </w:t>
            </w:r>
            <w:r w:rsidRPr="00487284">
              <w:rPr>
                <w:rFonts w:ascii="GHEA Grapalat" w:hAnsi="GHEA Grapalat"/>
                <w:b/>
                <w:sz w:val="20"/>
                <w:szCs w:val="20"/>
              </w:rPr>
              <w:t>ГНКО</w:t>
            </w:r>
            <w:proofErr w:type="gramEnd"/>
            <w:r w:rsidRPr="00487284">
              <w:rPr>
                <w:rFonts w:ascii="GHEA Grapalat" w:hAnsi="GHEA Grapalat"/>
                <w:b/>
                <w:sz w:val="20"/>
                <w:szCs w:val="20"/>
              </w:rPr>
              <w:t xml:space="preserve"> “Научного-практический центр судебной медицины” при </w:t>
            </w:r>
            <w:proofErr w:type="spellStart"/>
            <w:r w:rsidRPr="00487284">
              <w:rPr>
                <w:rFonts w:ascii="GHEA Grapalat" w:hAnsi="GHEA Grapalat"/>
                <w:b/>
                <w:sz w:val="20"/>
                <w:szCs w:val="20"/>
              </w:rPr>
              <w:t>Министерсве</w:t>
            </w:r>
            <w:proofErr w:type="spellEnd"/>
            <w:r w:rsidRPr="00487284">
              <w:rPr>
                <w:rFonts w:ascii="GHEA Grapalat" w:hAnsi="GHEA Grapalat"/>
                <w:b/>
                <w:sz w:val="20"/>
                <w:szCs w:val="20"/>
              </w:rPr>
              <w:t xml:space="preserve"> </w:t>
            </w:r>
            <w:proofErr w:type="spellStart"/>
            <w:r w:rsidRPr="00487284">
              <w:rPr>
                <w:rFonts w:ascii="GHEA Grapalat" w:hAnsi="GHEA Grapalat"/>
                <w:b/>
                <w:sz w:val="20"/>
                <w:szCs w:val="20"/>
              </w:rPr>
              <w:t>Здравохранения</w:t>
            </w:r>
            <w:proofErr w:type="spellEnd"/>
            <w:r w:rsidRPr="00487284">
              <w:rPr>
                <w:rFonts w:ascii="GHEA Grapalat" w:hAnsi="GHEA Grapalat"/>
                <w:b/>
                <w:sz w:val="20"/>
                <w:szCs w:val="20"/>
              </w:rPr>
              <w:t xml:space="preserve"> РА</w:t>
            </w:r>
          </w:p>
        </w:tc>
      </w:tr>
      <w:tr w:rsidR="0001096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1096A"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3E2D06">
              <w:rPr>
                <w:rFonts w:ascii="GHEA Grapalat" w:hAnsi="GHEA Grapalat"/>
                <w:b/>
                <w:sz w:val="20"/>
                <w:szCs w:val="20"/>
                <w:lang w:val="hy-AM"/>
              </w:rPr>
              <w:t>00405431</w:t>
            </w:r>
          </w:p>
        </w:tc>
      </w:tr>
      <w:tr w:rsidR="0001096A"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roofErr w:type="gramStart"/>
            <w:r w:rsidRPr="00B138F3">
              <w:rPr>
                <w:rFonts w:ascii="GHEA Grapalat" w:hAnsi="GHEA Grapalat"/>
              </w:rPr>
              <w:t>):</w:t>
            </w:r>
            <w:r>
              <w:rPr>
                <w:rFonts w:ascii="GHEA Grapalat" w:hAnsi="GHEA Grapalat"/>
              </w:rPr>
              <w:t xml:space="preserve"> </w:t>
            </w:r>
            <w:r w:rsidRPr="00487284">
              <w:rPr>
                <w:rFonts w:ascii="GHEA Grapalat" w:hAnsi="GHEA Grapalat"/>
                <w:b/>
                <w:sz w:val="20"/>
                <w:szCs w:val="20"/>
              </w:rPr>
              <w:t xml:space="preserve"> Казначейство</w:t>
            </w:r>
            <w:proofErr w:type="gramEnd"/>
          </w:p>
        </w:tc>
      </w:tr>
      <w:tr w:rsidR="0001096A"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rPr>
              <w:t xml:space="preserve"> </w:t>
            </w:r>
            <w:r w:rsidRPr="00807FBB">
              <w:rPr>
                <w:rFonts w:ascii="Sylfaen" w:hAnsi="Sylfaen"/>
                <w:b/>
                <w:bCs/>
                <w:color w:val="000000"/>
                <w:sz w:val="22"/>
                <w:szCs w:val="22"/>
                <w:lang w:val="hy-AM"/>
              </w:rPr>
              <w:t>900018001975</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1096A" w:rsidRPr="002912A0" w:rsidRDefault="0001096A" w:rsidP="0001096A">
      <w:pPr>
        <w:pStyle w:val="norm"/>
        <w:widowControl w:val="0"/>
        <w:spacing w:line="240" w:lineRule="auto"/>
        <w:ind w:firstLine="284"/>
        <w:jc w:val="right"/>
        <w:rPr>
          <w:rFonts w:ascii="GHEA Grapalat" w:hAnsi="GHEA Grapalat" w:cs="Arial"/>
          <w:b/>
          <w:sz w:val="24"/>
          <w:szCs w:val="24"/>
        </w:rPr>
      </w:pPr>
      <w:r w:rsidRPr="002912A0">
        <w:rPr>
          <w:rFonts w:ascii="GHEA Grapalat" w:hAnsi="GHEA Grapalat"/>
          <w:b/>
          <w:sz w:val="24"/>
          <w:szCs w:val="24"/>
        </w:rPr>
        <w:lastRenderedPageBreak/>
        <w:t xml:space="preserve">Приложение № </w:t>
      </w:r>
      <w:r>
        <w:rPr>
          <w:rFonts w:ascii="GHEA Grapalat" w:hAnsi="GHEA Grapalat"/>
          <w:b/>
          <w:sz w:val="24"/>
          <w:szCs w:val="24"/>
        </w:rPr>
        <w:t>5.1</w:t>
      </w:r>
    </w:p>
    <w:p w:rsidR="0001096A" w:rsidRPr="002912A0" w:rsidRDefault="0001096A" w:rsidP="0001096A">
      <w:pPr>
        <w:pStyle w:val="31"/>
        <w:widowControl w:val="0"/>
        <w:spacing w:line="240" w:lineRule="auto"/>
        <w:jc w:val="right"/>
        <w:rPr>
          <w:rFonts w:ascii="GHEA Grapalat" w:hAnsi="GHEA Grapalat" w:cs="Arial"/>
          <w:b/>
          <w:sz w:val="24"/>
          <w:szCs w:val="24"/>
        </w:rPr>
      </w:pPr>
      <w:r w:rsidRPr="002912A0">
        <w:rPr>
          <w:rFonts w:ascii="GHEA Grapalat" w:hAnsi="GHEA Grapalat"/>
          <w:b/>
          <w:sz w:val="24"/>
          <w:szCs w:val="24"/>
        </w:rPr>
        <w:t>к Приглашению на запрос о котировке цен</w:t>
      </w:r>
      <w:r w:rsidRPr="002912A0">
        <w:rPr>
          <w:rFonts w:ascii="GHEA Grapalat" w:hAnsi="GHEA Grapalat" w:cs="Arial"/>
          <w:b/>
          <w:sz w:val="24"/>
          <w:szCs w:val="24"/>
        </w:rPr>
        <w:br/>
      </w:r>
      <w:r w:rsidRPr="002912A0">
        <w:rPr>
          <w:rFonts w:ascii="GHEA Grapalat" w:hAnsi="GHEA Grapalat"/>
          <w:b/>
          <w:sz w:val="24"/>
          <w:szCs w:val="24"/>
        </w:rPr>
        <w:t xml:space="preserve">под кодом </w:t>
      </w:r>
      <w:r w:rsidRPr="002912A0">
        <w:rPr>
          <w:rFonts w:ascii="GHEA Grapalat" w:hAnsi="GHEA Grapalat"/>
          <w:sz w:val="24"/>
          <w:szCs w:val="24"/>
          <w:lang w:val="af-ZA"/>
        </w:rPr>
        <w:t>«</w:t>
      </w:r>
      <w:r w:rsidRPr="002912A0">
        <w:rPr>
          <w:rFonts w:ascii="GHEA Grapalat" w:hAnsi="GHEA Grapalat"/>
          <w:b/>
          <w:sz w:val="24"/>
          <w:szCs w:val="24"/>
          <w:lang w:val="hy-AM"/>
        </w:rPr>
        <w:t>ԳՀԱՊՁԲ-202</w:t>
      </w:r>
      <w:r w:rsidRPr="002912A0">
        <w:rPr>
          <w:rFonts w:ascii="GHEA Grapalat" w:hAnsi="GHEA Grapalat"/>
          <w:b/>
          <w:sz w:val="24"/>
          <w:szCs w:val="24"/>
        </w:rPr>
        <w:t>3/</w:t>
      </w:r>
      <w:r w:rsidR="00973105">
        <w:rPr>
          <w:rFonts w:ascii="GHEA Grapalat" w:hAnsi="GHEA Grapalat"/>
          <w:b/>
          <w:sz w:val="24"/>
          <w:szCs w:val="24"/>
        </w:rPr>
        <w:t>1</w:t>
      </w:r>
      <w:r w:rsidR="001E5687" w:rsidRPr="001E5687">
        <w:rPr>
          <w:rFonts w:ascii="GHEA Grapalat" w:hAnsi="GHEA Grapalat"/>
          <w:b/>
          <w:sz w:val="24"/>
          <w:szCs w:val="24"/>
        </w:rPr>
        <w:t>5</w:t>
      </w:r>
      <w:r w:rsidRPr="002912A0">
        <w:rPr>
          <w:rFonts w:ascii="GHEA Grapalat" w:hAnsi="GHEA Grapalat"/>
          <w:b/>
          <w:sz w:val="24"/>
          <w:szCs w:val="24"/>
          <w:lang w:val="hy-AM"/>
        </w:rPr>
        <w:t>-</w:t>
      </w:r>
      <w:r w:rsidR="00EA0D30">
        <w:rPr>
          <w:rFonts w:ascii="GHEA Grapalat" w:hAnsi="GHEA Grapalat"/>
          <w:b/>
          <w:sz w:val="24"/>
          <w:szCs w:val="24"/>
        </w:rPr>
        <w:t>6</w:t>
      </w:r>
      <w:r w:rsidRPr="002912A0">
        <w:rPr>
          <w:rFonts w:ascii="GHEA Grapalat" w:hAnsi="GHEA Grapalat"/>
          <w:b/>
          <w:sz w:val="24"/>
          <w:szCs w:val="24"/>
          <w:lang w:val="hy-AM"/>
        </w:rPr>
        <w:t>-ԴԲԳԳԿ</w:t>
      </w:r>
      <w:r w:rsidRPr="002912A0">
        <w:rPr>
          <w:rFonts w:ascii="GHEA Grapalat" w:hAnsi="GHEA Grapalat"/>
          <w:sz w:val="24"/>
          <w:szCs w:val="24"/>
          <w:lang w:val="af-ZA"/>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B138F3">
        <w:rPr>
          <w:rFonts w:ascii="GHEA Grapalat" w:hAnsi="GHEA Grapalat"/>
        </w:rPr>
        <w:t>сроки представления</w:t>
      </w:r>
      <w:proofErr w:type="gramEnd"/>
      <w:r w:rsidRPr="00B138F3">
        <w:rPr>
          <w:rFonts w:ascii="GHEA Grapalat" w:hAnsi="GHEA Grapalat"/>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01096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01096A"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487284" w:rsidRDefault="0001096A" w:rsidP="0001096A">
            <w:pPr>
              <w:widowControl w:val="0"/>
              <w:tabs>
                <w:tab w:val="left" w:pos="3390"/>
              </w:tabs>
              <w:ind w:left="360"/>
              <w:rPr>
                <w:rFonts w:ascii="GHEA Grapalat" w:hAnsi="GHEA Grapalat" w:cs="Sylfaen"/>
              </w:rPr>
            </w:pPr>
            <w:r>
              <w:rPr>
                <w:rFonts w:ascii="GHEA Grapalat" w:hAnsi="GHEA Grapalat" w:cs="Cambria"/>
              </w:rPr>
              <w:t>3.</w:t>
            </w:r>
            <w:r w:rsidRPr="00487284">
              <w:rPr>
                <w:rFonts w:ascii="GHEA Grapalat" w:hAnsi="GHEA Grapalat" w:cs="Cambria"/>
              </w:rPr>
              <w:t>Дата</w:t>
            </w:r>
            <w:r w:rsidRPr="00487284">
              <w:rPr>
                <w:rFonts w:ascii="GHEA Grapalat" w:hAnsi="GHEA Grapalat"/>
              </w:rPr>
              <w:t xml:space="preserve"> </w:t>
            </w:r>
            <w:r w:rsidRPr="00487284">
              <w:rPr>
                <w:rFonts w:ascii="GHEA Grapalat" w:hAnsi="GHEA Grapalat" w:cs="Cambria"/>
              </w:rPr>
              <w:t>представления</w:t>
            </w:r>
            <w:r w:rsidRPr="00487284">
              <w:rPr>
                <w:rFonts w:ascii="GHEA Grapalat" w:hAnsi="GHEA Grapalat"/>
              </w:rPr>
              <w:t>: "___" ___ 20___</w:t>
            </w:r>
            <w:r w:rsidRPr="00487284">
              <w:rPr>
                <w:rFonts w:ascii="GHEA Grapalat" w:hAnsi="GHEA Grapalat" w:cs="Cambria"/>
              </w:rPr>
              <w:t>г</w:t>
            </w:r>
            <w:r w:rsidRPr="00487284">
              <w:rPr>
                <w:rFonts w:ascii="GHEA Grapalat" w:hAnsi="GHEA Grapalat"/>
              </w:rPr>
              <w:t>.</w:t>
            </w:r>
          </w:p>
        </w:tc>
      </w:tr>
      <w:tr w:rsidR="0001096A"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01096A"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01096A"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01096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01096A"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1096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 xml:space="preserve">Наименование, или имя, фамилия </w:t>
            </w:r>
            <w:proofErr w:type="gramStart"/>
            <w:r w:rsidRPr="00B138F3">
              <w:rPr>
                <w:rFonts w:ascii="GHEA Grapalat" w:hAnsi="GHEA Grapalat"/>
              </w:rPr>
              <w:t>бенефициара:</w:t>
            </w:r>
            <w:r>
              <w:rPr>
                <w:rFonts w:ascii="GHEA Grapalat" w:hAnsi="GHEA Grapalat"/>
              </w:rPr>
              <w:t xml:space="preserve"> </w:t>
            </w:r>
            <w:r w:rsidRPr="00487284">
              <w:rPr>
                <w:rFonts w:ascii="GHEA Grapalat" w:hAnsi="GHEA Grapalat"/>
                <w:sz w:val="20"/>
                <w:szCs w:val="20"/>
              </w:rPr>
              <w:t xml:space="preserve"> </w:t>
            </w:r>
            <w:r w:rsidRPr="00487284">
              <w:rPr>
                <w:rFonts w:ascii="GHEA Grapalat" w:hAnsi="GHEA Grapalat"/>
                <w:b/>
                <w:sz w:val="20"/>
                <w:szCs w:val="20"/>
              </w:rPr>
              <w:t>ГНКО</w:t>
            </w:r>
            <w:proofErr w:type="gramEnd"/>
            <w:r w:rsidRPr="00487284">
              <w:rPr>
                <w:rFonts w:ascii="GHEA Grapalat" w:hAnsi="GHEA Grapalat"/>
                <w:b/>
                <w:sz w:val="20"/>
                <w:szCs w:val="20"/>
              </w:rPr>
              <w:t xml:space="preserve"> “Научного-практический центр судебной медицины” при </w:t>
            </w:r>
            <w:proofErr w:type="spellStart"/>
            <w:r w:rsidRPr="00487284">
              <w:rPr>
                <w:rFonts w:ascii="GHEA Grapalat" w:hAnsi="GHEA Grapalat"/>
                <w:b/>
                <w:sz w:val="20"/>
                <w:szCs w:val="20"/>
              </w:rPr>
              <w:t>Министерсве</w:t>
            </w:r>
            <w:proofErr w:type="spellEnd"/>
            <w:r w:rsidRPr="00487284">
              <w:rPr>
                <w:rFonts w:ascii="GHEA Grapalat" w:hAnsi="GHEA Grapalat"/>
                <w:b/>
                <w:sz w:val="20"/>
                <w:szCs w:val="20"/>
              </w:rPr>
              <w:t xml:space="preserve"> </w:t>
            </w:r>
            <w:proofErr w:type="spellStart"/>
            <w:r w:rsidRPr="00487284">
              <w:rPr>
                <w:rFonts w:ascii="GHEA Grapalat" w:hAnsi="GHEA Grapalat"/>
                <w:b/>
                <w:sz w:val="20"/>
                <w:szCs w:val="20"/>
              </w:rPr>
              <w:t>Здравохранения</w:t>
            </w:r>
            <w:proofErr w:type="spellEnd"/>
            <w:r w:rsidRPr="00487284">
              <w:rPr>
                <w:rFonts w:ascii="GHEA Grapalat" w:hAnsi="GHEA Grapalat"/>
                <w:b/>
                <w:sz w:val="20"/>
                <w:szCs w:val="20"/>
              </w:rPr>
              <w:t xml:space="preserve"> РА</w:t>
            </w:r>
          </w:p>
        </w:tc>
      </w:tr>
      <w:tr w:rsidR="0001096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1096A"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3E2D06">
              <w:rPr>
                <w:rFonts w:ascii="GHEA Grapalat" w:hAnsi="GHEA Grapalat"/>
                <w:b/>
                <w:sz w:val="20"/>
                <w:szCs w:val="20"/>
                <w:lang w:val="hy-AM"/>
              </w:rPr>
              <w:t>00405431</w:t>
            </w:r>
          </w:p>
        </w:tc>
      </w:tr>
      <w:tr w:rsidR="0001096A"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roofErr w:type="gramStart"/>
            <w:r w:rsidRPr="00B138F3">
              <w:rPr>
                <w:rFonts w:ascii="GHEA Grapalat" w:hAnsi="GHEA Grapalat"/>
              </w:rPr>
              <w:t>):</w:t>
            </w:r>
            <w:r>
              <w:rPr>
                <w:rFonts w:ascii="GHEA Grapalat" w:hAnsi="GHEA Grapalat"/>
              </w:rPr>
              <w:t xml:space="preserve"> </w:t>
            </w:r>
            <w:r w:rsidRPr="00487284">
              <w:rPr>
                <w:rFonts w:ascii="GHEA Grapalat" w:hAnsi="GHEA Grapalat"/>
                <w:b/>
                <w:sz w:val="20"/>
                <w:szCs w:val="20"/>
              </w:rPr>
              <w:t xml:space="preserve"> Казначейство</w:t>
            </w:r>
            <w:proofErr w:type="gramEnd"/>
          </w:p>
        </w:tc>
      </w:tr>
      <w:tr w:rsidR="0001096A"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rPr>
              <w:t xml:space="preserve"> </w:t>
            </w:r>
            <w:r w:rsidRPr="00807FBB">
              <w:rPr>
                <w:rFonts w:ascii="Sylfaen" w:hAnsi="Sylfaen"/>
                <w:b/>
                <w:bCs/>
                <w:color w:val="000000"/>
                <w:sz w:val="22"/>
                <w:szCs w:val="22"/>
                <w:lang w:val="hy-AM"/>
              </w:rPr>
              <w:t>900018001975</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1096A" w:rsidRPr="002912A0" w:rsidRDefault="0001096A" w:rsidP="0001096A">
      <w:pPr>
        <w:pStyle w:val="norm"/>
        <w:widowControl w:val="0"/>
        <w:spacing w:line="240" w:lineRule="auto"/>
        <w:ind w:firstLine="284"/>
        <w:jc w:val="right"/>
        <w:rPr>
          <w:rFonts w:ascii="GHEA Grapalat" w:hAnsi="GHEA Grapalat" w:cs="Arial"/>
          <w:b/>
          <w:sz w:val="24"/>
          <w:szCs w:val="24"/>
        </w:rPr>
      </w:pPr>
      <w:r w:rsidRPr="002912A0">
        <w:rPr>
          <w:rFonts w:ascii="GHEA Grapalat" w:hAnsi="GHEA Grapalat"/>
          <w:b/>
          <w:sz w:val="24"/>
          <w:szCs w:val="24"/>
        </w:rPr>
        <w:lastRenderedPageBreak/>
        <w:t xml:space="preserve">Приложение № </w:t>
      </w:r>
      <w:r>
        <w:rPr>
          <w:rFonts w:ascii="GHEA Grapalat" w:hAnsi="GHEA Grapalat"/>
          <w:b/>
          <w:sz w:val="24"/>
          <w:szCs w:val="24"/>
        </w:rPr>
        <w:t>6</w:t>
      </w:r>
    </w:p>
    <w:p w:rsidR="0001096A" w:rsidRPr="002912A0" w:rsidRDefault="0001096A" w:rsidP="0001096A">
      <w:pPr>
        <w:pStyle w:val="31"/>
        <w:widowControl w:val="0"/>
        <w:spacing w:line="240" w:lineRule="auto"/>
        <w:jc w:val="right"/>
        <w:rPr>
          <w:rFonts w:ascii="GHEA Grapalat" w:hAnsi="GHEA Grapalat" w:cs="Arial"/>
          <w:b/>
          <w:sz w:val="24"/>
          <w:szCs w:val="24"/>
        </w:rPr>
      </w:pPr>
      <w:r w:rsidRPr="002912A0">
        <w:rPr>
          <w:rFonts w:ascii="GHEA Grapalat" w:hAnsi="GHEA Grapalat"/>
          <w:b/>
          <w:sz w:val="24"/>
          <w:szCs w:val="24"/>
        </w:rPr>
        <w:t>к Приглашению на запрос о котировке цен</w:t>
      </w:r>
      <w:r w:rsidRPr="002912A0">
        <w:rPr>
          <w:rFonts w:ascii="GHEA Grapalat" w:hAnsi="GHEA Grapalat" w:cs="Arial"/>
          <w:b/>
          <w:sz w:val="24"/>
          <w:szCs w:val="24"/>
        </w:rPr>
        <w:br/>
      </w:r>
      <w:r w:rsidRPr="002912A0">
        <w:rPr>
          <w:rFonts w:ascii="GHEA Grapalat" w:hAnsi="GHEA Grapalat"/>
          <w:b/>
          <w:sz w:val="24"/>
          <w:szCs w:val="24"/>
        </w:rPr>
        <w:t xml:space="preserve">под кодом </w:t>
      </w:r>
      <w:r w:rsidRPr="002912A0">
        <w:rPr>
          <w:rFonts w:ascii="GHEA Grapalat" w:hAnsi="GHEA Grapalat"/>
          <w:sz w:val="24"/>
          <w:szCs w:val="24"/>
          <w:lang w:val="af-ZA"/>
        </w:rPr>
        <w:t>«</w:t>
      </w:r>
      <w:r w:rsidRPr="002912A0">
        <w:rPr>
          <w:rFonts w:ascii="GHEA Grapalat" w:hAnsi="GHEA Grapalat"/>
          <w:b/>
          <w:sz w:val="24"/>
          <w:szCs w:val="24"/>
          <w:lang w:val="hy-AM"/>
        </w:rPr>
        <w:t>ԳՀԱՊՁԲ-202</w:t>
      </w:r>
      <w:r w:rsidRPr="002912A0">
        <w:rPr>
          <w:rFonts w:ascii="GHEA Grapalat" w:hAnsi="GHEA Grapalat"/>
          <w:b/>
          <w:sz w:val="24"/>
          <w:szCs w:val="24"/>
        </w:rPr>
        <w:t>3/</w:t>
      </w:r>
      <w:r w:rsidR="00973105">
        <w:rPr>
          <w:rFonts w:ascii="GHEA Grapalat" w:hAnsi="GHEA Grapalat"/>
          <w:b/>
          <w:sz w:val="24"/>
          <w:szCs w:val="24"/>
        </w:rPr>
        <w:t>1</w:t>
      </w:r>
      <w:r w:rsidR="001E5687" w:rsidRPr="001E5687">
        <w:rPr>
          <w:rFonts w:ascii="GHEA Grapalat" w:hAnsi="GHEA Grapalat"/>
          <w:b/>
          <w:sz w:val="24"/>
          <w:szCs w:val="24"/>
        </w:rPr>
        <w:t>5</w:t>
      </w:r>
      <w:r w:rsidRPr="002912A0">
        <w:rPr>
          <w:rFonts w:ascii="GHEA Grapalat" w:hAnsi="GHEA Grapalat"/>
          <w:b/>
          <w:sz w:val="24"/>
          <w:szCs w:val="24"/>
          <w:lang w:val="hy-AM"/>
        </w:rPr>
        <w:t>-</w:t>
      </w:r>
      <w:r w:rsidR="00EA0D30">
        <w:rPr>
          <w:rFonts w:ascii="GHEA Grapalat" w:hAnsi="GHEA Grapalat"/>
          <w:b/>
          <w:sz w:val="24"/>
          <w:szCs w:val="24"/>
        </w:rPr>
        <w:t>6</w:t>
      </w:r>
      <w:r w:rsidRPr="002912A0">
        <w:rPr>
          <w:rFonts w:ascii="GHEA Grapalat" w:hAnsi="GHEA Grapalat"/>
          <w:b/>
          <w:sz w:val="24"/>
          <w:szCs w:val="24"/>
          <w:lang w:val="hy-AM"/>
        </w:rPr>
        <w:t>-ԴԲԳԳԿ</w:t>
      </w:r>
      <w:r w:rsidRPr="002912A0">
        <w:rPr>
          <w:rFonts w:ascii="GHEA Grapalat" w:hAnsi="GHEA Grapalat"/>
          <w:sz w:val="24"/>
          <w:szCs w:val="24"/>
          <w:lang w:val="af-ZA"/>
        </w:rPr>
        <w:t>»</w:t>
      </w:r>
    </w:p>
    <w:p w:rsidR="008D352C" w:rsidRPr="00B138F3" w:rsidRDefault="008D352C" w:rsidP="00B46D58">
      <w:pPr>
        <w:widowControl w:val="0"/>
        <w:spacing w:after="160"/>
        <w:ind w:left="-142" w:firstLine="142"/>
        <w:jc w:val="center"/>
        <w:rPr>
          <w:rFonts w:ascii="GHEA Grapalat" w:hAnsi="GHEA Grapalat"/>
          <w:i/>
        </w:rPr>
      </w:pPr>
    </w:p>
    <w:p w:rsidR="00071D1C" w:rsidRPr="0001096A" w:rsidRDefault="00071D1C" w:rsidP="0001096A">
      <w:pPr>
        <w:widowControl w:val="0"/>
        <w:spacing w:after="160"/>
        <w:ind w:left="-142" w:firstLine="142"/>
        <w:jc w:val="center"/>
        <w:rPr>
          <w:rFonts w:ascii="GHEA Grapalat" w:hAnsi="GHEA Grapalat"/>
          <w:b/>
        </w:rPr>
      </w:pPr>
      <w:r w:rsidRPr="00B138F3">
        <w:rPr>
          <w:rFonts w:ascii="GHEA Grapalat" w:hAnsi="GHEA Grapalat"/>
          <w:b/>
        </w:rPr>
        <w:t>ДОГОВОР ПОСТАВК</w:t>
      </w:r>
      <w:r w:rsidR="00F15CED" w:rsidRPr="00B138F3">
        <w:rPr>
          <w:rFonts w:ascii="GHEA Grapalat" w:hAnsi="GHEA Grapalat"/>
          <w:b/>
        </w:rPr>
        <w:t xml:space="preserve">И ТОВАРА </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01096A">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w:t>
      </w:r>
      <w:proofErr w:type="gramStart"/>
      <w:r w:rsidRPr="00B138F3">
        <w:rPr>
          <w:rFonts w:ascii="GHEA Grapalat" w:hAnsi="GHEA Grapalat"/>
        </w:rPr>
        <w:t>на товар</w:t>
      </w:r>
      <w:proofErr w:type="gramEnd"/>
      <w:r w:rsidRPr="00B138F3">
        <w:rPr>
          <w:rFonts w:ascii="GHEA Grapalat" w:hAnsi="GHEA Grapalat"/>
        </w:rPr>
        <w:t xml:space="preserve">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 xml:space="preserve">отказываться от исполнения договора и требовать возврата уплаченной </w:t>
      </w:r>
      <w:r w:rsidRPr="00B138F3">
        <w:rPr>
          <w:rFonts w:ascii="GHEA Grapalat" w:hAnsi="GHEA Grapalat"/>
        </w:rPr>
        <w:lastRenderedPageBreak/>
        <w:t>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w:t>
      </w:r>
      <w:r w:rsidR="0001096A">
        <w:rPr>
          <w:rFonts w:ascii="GHEA Grapalat" w:hAnsi="GHEA Grapalat"/>
        </w:rPr>
        <w:t xml:space="preserve"> 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7"/>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43761C">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r w:rsidR="0043761C">
        <w:rPr>
          <w:rFonts w:ascii="GHEA Grapalat" w:hAnsi="GHEA Grapalat"/>
        </w:rPr>
        <w:t>30</w:t>
      </w:r>
      <w:proofErr w:type="gramEnd"/>
      <w:r w:rsidR="001762F4">
        <w:rPr>
          <w:rFonts w:ascii="GHEA Grapalat" w:hAnsi="GHEA Grapalat"/>
        </w:rPr>
        <w:t>-</w:t>
      </w:r>
      <w:r w:rsidR="0044370A" w:rsidRPr="00B138F3">
        <w:rPr>
          <w:rFonts w:ascii="GHEA Grapalat" w:hAnsi="GHEA Grapalat"/>
        </w:rPr>
        <w:t>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C73B9F" w:rsidRPr="00B138F3" w:rsidRDefault="00C73B9F" w:rsidP="00B46D58">
      <w:pPr>
        <w:widowControl w:val="0"/>
        <w:tabs>
          <w:tab w:val="left" w:pos="1134"/>
        </w:tabs>
        <w:spacing w:after="160"/>
        <w:ind w:firstLine="567"/>
        <w:jc w:val="both"/>
        <w:rPr>
          <w:rFonts w:ascii="GHEA Grapalat" w:hAnsi="GHEA Grapalat"/>
        </w:rPr>
      </w:pP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C73B9F">
        <w:rPr>
          <w:rFonts w:ascii="GHEA Grapalat" w:hAnsi="GHEA Grapalat"/>
        </w:rPr>
        <w:t xml:space="preserve">2 </w:t>
      </w:r>
      <w:r>
        <w:rPr>
          <w:rFonts w:ascii="GHEA Grapalat" w:hAnsi="GHEA Grapalat"/>
        </w:rPr>
        <w:t xml:space="preserve">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43761C">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w:t>
      </w:r>
      <w:r w:rsidRPr="00B138F3">
        <w:rPr>
          <w:rFonts w:ascii="GHEA Grapalat" w:hAnsi="GHEA Grapalat"/>
        </w:rPr>
        <w:lastRenderedPageBreak/>
        <w:t>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8"/>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lastRenderedPageBreak/>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w:t>
      </w:r>
      <w:proofErr w:type="gramStart"/>
      <w:r w:rsidRPr="00B138F3">
        <w:rPr>
          <w:rFonts w:ascii="GHEA Grapalat" w:hAnsi="GHEA Grapalat"/>
        </w:rPr>
        <w:t xml:space="preserve">копии агентского </w:t>
      </w:r>
      <w:r w:rsidRPr="00B138F3">
        <w:rPr>
          <w:rFonts w:ascii="GHEA Grapalat" w:hAnsi="GHEA Grapalat"/>
        </w:rPr>
        <w:lastRenderedPageBreak/>
        <w:t>договора и данных</w:t>
      </w:r>
      <w:proofErr w:type="gramEnd"/>
      <w:r w:rsidRPr="00B138F3">
        <w:rPr>
          <w:rFonts w:ascii="GHEA Grapalat" w:hAnsi="GHEA Grapalat"/>
        </w:rPr>
        <w:t xml:space="preserve">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9"/>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0"/>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w:t>
      </w:r>
      <w:r w:rsidR="00C73B9F">
        <w:rPr>
          <w:rFonts w:ascii="GHEA Grapalat" w:hAnsi="GHEA Grapalat"/>
        </w:rPr>
        <w:t xml:space="preserve"> </w:t>
      </w:r>
      <w:r w:rsidR="005A3009" w:rsidRPr="00B138F3">
        <w:rPr>
          <w:rFonts w:ascii="GHEA Grapalat" w:hAnsi="GHEA Grapalat"/>
        </w:rPr>
        <w:t xml:space="preserve">а предложение продавца было представлено не позднее </w:t>
      </w:r>
      <w:r w:rsidR="00C73B9F">
        <w:rPr>
          <w:rFonts w:ascii="GHEA Grapalat" w:hAnsi="GHEA Grapalat"/>
        </w:rPr>
        <w:t>7</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w:t>
      </w:r>
      <w:r w:rsidRPr="00B138F3">
        <w:rPr>
          <w:rFonts w:ascii="GHEA Grapalat" w:hAnsi="GHEA Grapalat"/>
          <w:spacing w:val="-6"/>
        </w:rPr>
        <w:lastRenderedPageBreak/>
        <w:t xml:space="preserve">"Уведомления об одностороннем расторжении договоров" на </w:t>
      </w:r>
      <w:proofErr w:type="gramStart"/>
      <w:r w:rsidRPr="00B138F3">
        <w:rPr>
          <w:rFonts w:ascii="GHEA Grapalat" w:hAnsi="GHEA Grapalat"/>
          <w:spacing w:val="-6"/>
        </w:rPr>
        <w:t>интернет сайте</w:t>
      </w:r>
      <w:proofErr w:type="gramEnd"/>
      <w:r w:rsidRPr="00B138F3">
        <w:rPr>
          <w:rFonts w:ascii="GHEA Grapalat" w:hAnsi="GHEA Grapalat"/>
          <w:spacing w:val="-6"/>
        </w:rPr>
        <w:t>,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w:t>
      </w:r>
      <w:proofErr w:type="gramStart"/>
      <w:r w:rsidRPr="00B138F3">
        <w:rPr>
          <w:rFonts w:ascii="GHEA Grapalat" w:hAnsi="GHEA Grapalat"/>
          <w:spacing w:val="-6"/>
        </w:rPr>
        <w:t>надлежащим 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43761C" w:rsidP="00B46D58">
      <w:pPr>
        <w:widowControl w:val="0"/>
        <w:spacing w:after="160"/>
        <w:jc w:val="center"/>
        <w:rPr>
          <w:rFonts w:ascii="GHEA Grapalat" w:hAnsi="GHEA Grapalat"/>
          <w:b/>
        </w:rPr>
      </w:pPr>
      <w:r>
        <w:rPr>
          <w:rFonts w:ascii="GHEA Grapalat" w:hAnsi="GHEA Grapalat"/>
          <w:b/>
        </w:rPr>
        <w:t>9</w:t>
      </w:r>
      <w:r w:rsidR="00071D1C"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9"/>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803DB1">
        <w:rPr>
          <w:rFonts w:ascii="GHEA Grapalat" w:hAnsi="GHEA Grapalat"/>
        </w:rPr>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775"/>
        <w:gridCol w:w="1701"/>
        <w:gridCol w:w="4190"/>
        <w:gridCol w:w="1085"/>
        <w:gridCol w:w="1559"/>
        <w:gridCol w:w="962"/>
        <w:gridCol w:w="1022"/>
        <w:gridCol w:w="821"/>
        <w:gridCol w:w="1046"/>
        <w:gridCol w:w="947"/>
      </w:tblGrid>
      <w:tr w:rsidR="00B138F3" w:rsidRPr="00803DB1" w:rsidTr="00317BD2">
        <w:trPr>
          <w:jc w:val="center"/>
        </w:trPr>
        <w:tc>
          <w:tcPr>
            <w:tcW w:w="16350" w:type="dxa"/>
            <w:gridSpan w:val="11"/>
          </w:tcPr>
          <w:p w:rsidR="00071D1C" w:rsidRPr="00803DB1" w:rsidRDefault="00071D1C" w:rsidP="00B46D58">
            <w:pPr>
              <w:widowControl w:val="0"/>
              <w:jc w:val="center"/>
              <w:rPr>
                <w:rFonts w:ascii="GHEA Grapalat" w:hAnsi="GHEA Grapalat"/>
                <w:sz w:val="16"/>
                <w:szCs w:val="16"/>
              </w:rPr>
            </w:pPr>
            <w:r w:rsidRPr="00803DB1">
              <w:rPr>
                <w:rFonts w:ascii="GHEA Grapalat" w:hAnsi="GHEA Grapalat"/>
                <w:sz w:val="16"/>
                <w:szCs w:val="16"/>
              </w:rPr>
              <w:t>Товар</w:t>
            </w:r>
          </w:p>
        </w:tc>
      </w:tr>
      <w:tr w:rsidR="007F299C" w:rsidRPr="00803DB1" w:rsidTr="003F3D6E">
        <w:trPr>
          <w:trHeight w:val="219"/>
          <w:jc w:val="center"/>
        </w:trPr>
        <w:tc>
          <w:tcPr>
            <w:tcW w:w="1242" w:type="dxa"/>
            <w:vMerge w:val="restart"/>
            <w:vAlign w:val="center"/>
          </w:tcPr>
          <w:p w:rsidR="007F299C" w:rsidRPr="00803DB1" w:rsidRDefault="007F299C" w:rsidP="00B46D58">
            <w:pPr>
              <w:widowControl w:val="0"/>
              <w:jc w:val="center"/>
              <w:rPr>
                <w:rFonts w:ascii="GHEA Grapalat" w:hAnsi="GHEA Grapalat"/>
                <w:sz w:val="16"/>
                <w:szCs w:val="16"/>
              </w:rPr>
            </w:pPr>
            <w:r w:rsidRPr="00803DB1">
              <w:rPr>
                <w:rFonts w:ascii="GHEA Grapalat" w:hAnsi="GHEA Grapalat"/>
                <w:sz w:val="16"/>
                <w:szCs w:val="16"/>
              </w:rPr>
              <w:t xml:space="preserve">номер предусмотренного </w:t>
            </w:r>
            <w:r w:rsidRPr="00803DB1">
              <w:rPr>
                <w:rFonts w:ascii="GHEA Grapalat" w:hAnsi="GHEA Grapalat"/>
                <w:spacing w:val="-6"/>
                <w:sz w:val="16"/>
                <w:szCs w:val="16"/>
              </w:rPr>
              <w:t>приглашением</w:t>
            </w:r>
            <w:r w:rsidRPr="00803DB1">
              <w:rPr>
                <w:rFonts w:ascii="GHEA Grapalat" w:hAnsi="GHEA Grapalat"/>
                <w:sz w:val="16"/>
                <w:szCs w:val="16"/>
              </w:rPr>
              <w:t xml:space="preserve"> лота</w:t>
            </w:r>
          </w:p>
        </w:tc>
        <w:tc>
          <w:tcPr>
            <w:tcW w:w="1775" w:type="dxa"/>
            <w:vMerge w:val="restart"/>
            <w:vAlign w:val="center"/>
          </w:tcPr>
          <w:p w:rsidR="007F299C" w:rsidRPr="00803DB1" w:rsidRDefault="007F299C" w:rsidP="00B46D58">
            <w:pPr>
              <w:widowControl w:val="0"/>
              <w:jc w:val="center"/>
              <w:rPr>
                <w:rFonts w:ascii="GHEA Grapalat" w:hAnsi="GHEA Grapalat"/>
                <w:sz w:val="16"/>
                <w:szCs w:val="16"/>
              </w:rPr>
            </w:pPr>
            <w:r w:rsidRPr="00803DB1">
              <w:rPr>
                <w:rFonts w:ascii="GHEA Grapalat" w:hAnsi="GHEA Grapalat"/>
                <w:sz w:val="16"/>
                <w:szCs w:val="16"/>
              </w:rPr>
              <w:t>промежуточный код, предусмотренный планом закупок по классификации ЕЗК (CPV)</w:t>
            </w:r>
          </w:p>
        </w:tc>
        <w:tc>
          <w:tcPr>
            <w:tcW w:w="1701" w:type="dxa"/>
            <w:vMerge w:val="restart"/>
            <w:vAlign w:val="center"/>
          </w:tcPr>
          <w:p w:rsidR="007F299C" w:rsidRPr="00803DB1" w:rsidRDefault="007F299C" w:rsidP="00B64ECA">
            <w:pPr>
              <w:widowControl w:val="0"/>
              <w:jc w:val="center"/>
              <w:rPr>
                <w:rFonts w:ascii="GHEA Grapalat" w:hAnsi="GHEA Grapalat"/>
                <w:sz w:val="16"/>
                <w:szCs w:val="16"/>
                <w:lang w:val="en-US"/>
              </w:rPr>
            </w:pPr>
            <w:r w:rsidRPr="00803DB1">
              <w:rPr>
                <w:rFonts w:ascii="GHEA Grapalat" w:hAnsi="GHEA Grapalat"/>
                <w:sz w:val="16"/>
                <w:szCs w:val="16"/>
              </w:rPr>
              <w:t xml:space="preserve">наименование </w:t>
            </w:r>
          </w:p>
        </w:tc>
        <w:tc>
          <w:tcPr>
            <w:tcW w:w="4190" w:type="dxa"/>
            <w:vMerge w:val="restart"/>
            <w:vAlign w:val="center"/>
          </w:tcPr>
          <w:p w:rsidR="007F299C" w:rsidRPr="00803DB1" w:rsidRDefault="007F299C" w:rsidP="00B46D58">
            <w:pPr>
              <w:widowControl w:val="0"/>
              <w:ind w:left="-108" w:right="-59"/>
              <w:jc w:val="center"/>
              <w:rPr>
                <w:rFonts w:ascii="GHEA Grapalat" w:hAnsi="GHEA Grapalat"/>
                <w:sz w:val="16"/>
                <w:szCs w:val="16"/>
              </w:rPr>
            </w:pPr>
            <w:r w:rsidRPr="00803DB1">
              <w:rPr>
                <w:rFonts w:ascii="GHEA Grapalat" w:hAnsi="GHEA Grapalat"/>
                <w:sz w:val="16"/>
                <w:szCs w:val="16"/>
              </w:rPr>
              <w:t>техническая характеристика</w:t>
            </w:r>
          </w:p>
        </w:tc>
        <w:tc>
          <w:tcPr>
            <w:tcW w:w="1085" w:type="dxa"/>
            <w:vMerge w:val="restart"/>
            <w:vAlign w:val="center"/>
          </w:tcPr>
          <w:p w:rsidR="007F299C" w:rsidRPr="00803DB1" w:rsidRDefault="007F299C" w:rsidP="00B46D58">
            <w:pPr>
              <w:widowControl w:val="0"/>
              <w:ind w:left="-48" w:right="-108"/>
              <w:jc w:val="center"/>
              <w:rPr>
                <w:rFonts w:ascii="GHEA Grapalat" w:hAnsi="GHEA Grapalat"/>
                <w:sz w:val="16"/>
                <w:szCs w:val="16"/>
              </w:rPr>
            </w:pPr>
            <w:r w:rsidRPr="00803DB1">
              <w:rPr>
                <w:rFonts w:ascii="GHEA Grapalat" w:hAnsi="GHEA Grapalat"/>
                <w:sz w:val="16"/>
                <w:szCs w:val="16"/>
              </w:rPr>
              <w:t>единица измерения</w:t>
            </w:r>
          </w:p>
        </w:tc>
        <w:tc>
          <w:tcPr>
            <w:tcW w:w="1559" w:type="dxa"/>
            <w:vMerge w:val="restart"/>
            <w:vAlign w:val="center"/>
          </w:tcPr>
          <w:p w:rsidR="007F299C" w:rsidRPr="00803DB1" w:rsidRDefault="007F299C" w:rsidP="00B46D58">
            <w:pPr>
              <w:widowControl w:val="0"/>
              <w:ind w:left="-108" w:right="-108"/>
              <w:jc w:val="center"/>
              <w:rPr>
                <w:rFonts w:ascii="GHEA Grapalat" w:hAnsi="GHEA Grapalat"/>
                <w:sz w:val="16"/>
                <w:szCs w:val="16"/>
              </w:rPr>
            </w:pPr>
            <w:r w:rsidRPr="00803DB1">
              <w:rPr>
                <w:rFonts w:ascii="GHEA Grapalat" w:hAnsi="GHEA Grapalat"/>
                <w:sz w:val="16"/>
                <w:szCs w:val="16"/>
              </w:rPr>
              <w:t>цена единицы/</w:t>
            </w:r>
            <w:proofErr w:type="spellStart"/>
            <w:r w:rsidRPr="00803DB1">
              <w:rPr>
                <w:rFonts w:ascii="GHEA Grapalat" w:hAnsi="GHEA Grapalat"/>
                <w:sz w:val="16"/>
                <w:szCs w:val="16"/>
              </w:rPr>
              <w:t>драмов</w:t>
            </w:r>
            <w:proofErr w:type="spellEnd"/>
            <w:r w:rsidRPr="00803DB1">
              <w:rPr>
                <w:rFonts w:ascii="GHEA Grapalat" w:hAnsi="GHEA Grapalat"/>
                <w:sz w:val="16"/>
                <w:szCs w:val="16"/>
              </w:rPr>
              <w:t xml:space="preserve"> РА</w:t>
            </w:r>
          </w:p>
        </w:tc>
        <w:tc>
          <w:tcPr>
            <w:tcW w:w="962" w:type="dxa"/>
            <w:vMerge w:val="restart"/>
            <w:vAlign w:val="center"/>
          </w:tcPr>
          <w:p w:rsidR="007F299C" w:rsidRPr="00803DB1" w:rsidRDefault="007F299C" w:rsidP="00B46D58">
            <w:pPr>
              <w:widowControl w:val="0"/>
              <w:ind w:left="-108" w:right="-108"/>
              <w:jc w:val="center"/>
              <w:rPr>
                <w:rFonts w:ascii="GHEA Grapalat" w:hAnsi="GHEA Grapalat"/>
                <w:sz w:val="16"/>
                <w:szCs w:val="16"/>
              </w:rPr>
            </w:pPr>
            <w:r w:rsidRPr="00803DB1">
              <w:rPr>
                <w:rFonts w:ascii="GHEA Grapalat" w:hAnsi="GHEA Grapalat"/>
                <w:sz w:val="16"/>
                <w:szCs w:val="16"/>
              </w:rPr>
              <w:t>общая цена/</w:t>
            </w:r>
            <w:proofErr w:type="spellStart"/>
            <w:r w:rsidRPr="00803DB1">
              <w:rPr>
                <w:rFonts w:ascii="GHEA Grapalat" w:hAnsi="GHEA Grapalat"/>
                <w:sz w:val="16"/>
                <w:szCs w:val="16"/>
              </w:rPr>
              <w:t>драмов</w:t>
            </w:r>
            <w:proofErr w:type="spellEnd"/>
            <w:r w:rsidRPr="00803DB1">
              <w:rPr>
                <w:rFonts w:ascii="GHEA Grapalat" w:hAnsi="GHEA Grapalat"/>
                <w:sz w:val="16"/>
                <w:szCs w:val="16"/>
              </w:rPr>
              <w:t xml:space="preserve"> РА</w:t>
            </w:r>
          </w:p>
        </w:tc>
        <w:tc>
          <w:tcPr>
            <w:tcW w:w="1022" w:type="dxa"/>
            <w:vMerge w:val="restart"/>
            <w:vAlign w:val="center"/>
          </w:tcPr>
          <w:p w:rsidR="007F299C" w:rsidRPr="00803DB1" w:rsidRDefault="007F299C" w:rsidP="00B46D58">
            <w:pPr>
              <w:widowControl w:val="0"/>
              <w:ind w:left="-126" w:right="-108"/>
              <w:jc w:val="center"/>
              <w:rPr>
                <w:rFonts w:ascii="GHEA Grapalat" w:hAnsi="GHEA Grapalat"/>
                <w:sz w:val="16"/>
                <w:szCs w:val="16"/>
              </w:rPr>
            </w:pPr>
            <w:r w:rsidRPr="00803DB1">
              <w:rPr>
                <w:rFonts w:ascii="GHEA Grapalat" w:hAnsi="GHEA Grapalat"/>
                <w:sz w:val="16"/>
                <w:szCs w:val="16"/>
              </w:rPr>
              <w:t>общий объем</w:t>
            </w:r>
          </w:p>
        </w:tc>
        <w:tc>
          <w:tcPr>
            <w:tcW w:w="2814" w:type="dxa"/>
            <w:gridSpan w:val="3"/>
            <w:vAlign w:val="center"/>
          </w:tcPr>
          <w:p w:rsidR="007F299C" w:rsidRPr="00803DB1" w:rsidRDefault="007F299C" w:rsidP="00B46D58">
            <w:pPr>
              <w:widowControl w:val="0"/>
              <w:jc w:val="center"/>
              <w:rPr>
                <w:rFonts w:ascii="GHEA Grapalat" w:hAnsi="GHEA Grapalat"/>
                <w:sz w:val="16"/>
                <w:szCs w:val="16"/>
              </w:rPr>
            </w:pPr>
            <w:r w:rsidRPr="00803DB1">
              <w:rPr>
                <w:rFonts w:ascii="GHEA Grapalat" w:hAnsi="GHEA Grapalat"/>
                <w:sz w:val="16"/>
                <w:szCs w:val="16"/>
              </w:rPr>
              <w:t>поставки</w:t>
            </w:r>
          </w:p>
        </w:tc>
      </w:tr>
      <w:tr w:rsidR="007F299C" w:rsidRPr="00803DB1" w:rsidTr="003F3D6E">
        <w:trPr>
          <w:trHeight w:val="445"/>
          <w:jc w:val="center"/>
        </w:trPr>
        <w:tc>
          <w:tcPr>
            <w:tcW w:w="1242" w:type="dxa"/>
            <w:vMerge/>
            <w:vAlign w:val="center"/>
          </w:tcPr>
          <w:p w:rsidR="007F299C" w:rsidRPr="00803DB1" w:rsidRDefault="007F299C" w:rsidP="00B46D58">
            <w:pPr>
              <w:widowControl w:val="0"/>
              <w:jc w:val="center"/>
              <w:rPr>
                <w:rFonts w:ascii="GHEA Grapalat" w:hAnsi="GHEA Grapalat"/>
                <w:sz w:val="16"/>
                <w:szCs w:val="16"/>
              </w:rPr>
            </w:pPr>
          </w:p>
        </w:tc>
        <w:tc>
          <w:tcPr>
            <w:tcW w:w="1775" w:type="dxa"/>
            <w:vMerge/>
            <w:vAlign w:val="center"/>
          </w:tcPr>
          <w:p w:rsidR="007F299C" w:rsidRPr="00803DB1" w:rsidRDefault="007F299C" w:rsidP="00B46D58">
            <w:pPr>
              <w:widowControl w:val="0"/>
              <w:jc w:val="center"/>
              <w:rPr>
                <w:rFonts w:ascii="GHEA Grapalat" w:hAnsi="GHEA Grapalat"/>
                <w:sz w:val="16"/>
                <w:szCs w:val="16"/>
              </w:rPr>
            </w:pPr>
          </w:p>
        </w:tc>
        <w:tc>
          <w:tcPr>
            <w:tcW w:w="1701" w:type="dxa"/>
            <w:vMerge/>
            <w:vAlign w:val="center"/>
          </w:tcPr>
          <w:p w:rsidR="007F299C" w:rsidRPr="00803DB1" w:rsidRDefault="007F299C" w:rsidP="00B46D58">
            <w:pPr>
              <w:widowControl w:val="0"/>
              <w:jc w:val="center"/>
              <w:rPr>
                <w:rFonts w:ascii="GHEA Grapalat" w:hAnsi="GHEA Grapalat"/>
                <w:sz w:val="16"/>
                <w:szCs w:val="16"/>
              </w:rPr>
            </w:pPr>
          </w:p>
        </w:tc>
        <w:tc>
          <w:tcPr>
            <w:tcW w:w="4190" w:type="dxa"/>
            <w:vMerge/>
            <w:vAlign w:val="center"/>
          </w:tcPr>
          <w:p w:rsidR="007F299C" w:rsidRPr="00803DB1" w:rsidRDefault="007F299C" w:rsidP="00B46D58">
            <w:pPr>
              <w:widowControl w:val="0"/>
              <w:jc w:val="center"/>
              <w:rPr>
                <w:rFonts w:ascii="GHEA Grapalat" w:hAnsi="GHEA Grapalat"/>
                <w:sz w:val="16"/>
                <w:szCs w:val="16"/>
              </w:rPr>
            </w:pPr>
          </w:p>
        </w:tc>
        <w:tc>
          <w:tcPr>
            <w:tcW w:w="1085" w:type="dxa"/>
            <w:vMerge/>
            <w:vAlign w:val="center"/>
          </w:tcPr>
          <w:p w:rsidR="007F299C" w:rsidRPr="00803DB1" w:rsidRDefault="007F299C" w:rsidP="00B46D58">
            <w:pPr>
              <w:widowControl w:val="0"/>
              <w:jc w:val="center"/>
              <w:rPr>
                <w:rFonts w:ascii="GHEA Grapalat" w:hAnsi="GHEA Grapalat"/>
                <w:sz w:val="16"/>
                <w:szCs w:val="16"/>
              </w:rPr>
            </w:pPr>
          </w:p>
        </w:tc>
        <w:tc>
          <w:tcPr>
            <w:tcW w:w="1559" w:type="dxa"/>
            <w:vMerge/>
            <w:vAlign w:val="center"/>
          </w:tcPr>
          <w:p w:rsidR="007F299C" w:rsidRPr="00803DB1" w:rsidRDefault="007F299C" w:rsidP="00B46D58">
            <w:pPr>
              <w:widowControl w:val="0"/>
              <w:jc w:val="center"/>
              <w:rPr>
                <w:rFonts w:ascii="GHEA Grapalat" w:hAnsi="GHEA Grapalat"/>
                <w:sz w:val="16"/>
                <w:szCs w:val="16"/>
              </w:rPr>
            </w:pPr>
          </w:p>
        </w:tc>
        <w:tc>
          <w:tcPr>
            <w:tcW w:w="962" w:type="dxa"/>
            <w:vMerge/>
            <w:vAlign w:val="center"/>
          </w:tcPr>
          <w:p w:rsidR="007F299C" w:rsidRPr="00803DB1" w:rsidRDefault="007F299C" w:rsidP="00B46D58">
            <w:pPr>
              <w:widowControl w:val="0"/>
              <w:jc w:val="center"/>
              <w:rPr>
                <w:rFonts w:ascii="GHEA Grapalat" w:hAnsi="GHEA Grapalat"/>
                <w:sz w:val="16"/>
                <w:szCs w:val="16"/>
              </w:rPr>
            </w:pPr>
          </w:p>
        </w:tc>
        <w:tc>
          <w:tcPr>
            <w:tcW w:w="1022" w:type="dxa"/>
            <w:vMerge/>
            <w:vAlign w:val="center"/>
          </w:tcPr>
          <w:p w:rsidR="007F299C" w:rsidRPr="00803DB1" w:rsidRDefault="007F299C" w:rsidP="00B46D58">
            <w:pPr>
              <w:widowControl w:val="0"/>
              <w:jc w:val="center"/>
              <w:rPr>
                <w:rFonts w:ascii="GHEA Grapalat" w:hAnsi="GHEA Grapalat"/>
                <w:sz w:val="16"/>
                <w:szCs w:val="16"/>
              </w:rPr>
            </w:pPr>
          </w:p>
        </w:tc>
        <w:tc>
          <w:tcPr>
            <w:tcW w:w="821" w:type="dxa"/>
            <w:vAlign w:val="center"/>
          </w:tcPr>
          <w:p w:rsidR="007F299C" w:rsidRPr="00803DB1" w:rsidRDefault="007F299C" w:rsidP="00B46D58">
            <w:pPr>
              <w:widowControl w:val="0"/>
              <w:ind w:left="-108" w:right="-108"/>
              <w:jc w:val="center"/>
              <w:rPr>
                <w:rFonts w:ascii="GHEA Grapalat" w:hAnsi="GHEA Grapalat"/>
                <w:sz w:val="16"/>
                <w:szCs w:val="16"/>
              </w:rPr>
            </w:pPr>
            <w:r w:rsidRPr="00803DB1">
              <w:rPr>
                <w:rFonts w:ascii="GHEA Grapalat" w:hAnsi="GHEA Grapalat"/>
                <w:sz w:val="16"/>
                <w:szCs w:val="16"/>
              </w:rPr>
              <w:t>адрес</w:t>
            </w:r>
          </w:p>
        </w:tc>
        <w:tc>
          <w:tcPr>
            <w:tcW w:w="1046" w:type="dxa"/>
            <w:vAlign w:val="center"/>
          </w:tcPr>
          <w:p w:rsidR="007F299C" w:rsidRPr="00803DB1" w:rsidRDefault="007F299C" w:rsidP="00B46D58">
            <w:pPr>
              <w:widowControl w:val="0"/>
              <w:ind w:left="-46" w:right="-84"/>
              <w:jc w:val="center"/>
              <w:rPr>
                <w:rFonts w:ascii="GHEA Grapalat" w:hAnsi="GHEA Grapalat"/>
                <w:sz w:val="16"/>
                <w:szCs w:val="16"/>
              </w:rPr>
            </w:pPr>
            <w:r w:rsidRPr="00803DB1">
              <w:rPr>
                <w:rFonts w:ascii="GHEA Grapalat" w:hAnsi="GHEA Grapalat"/>
                <w:sz w:val="16"/>
                <w:szCs w:val="16"/>
              </w:rPr>
              <w:t>подлежащее поставке количество товара</w:t>
            </w:r>
          </w:p>
        </w:tc>
        <w:tc>
          <w:tcPr>
            <w:tcW w:w="947" w:type="dxa"/>
            <w:vAlign w:val="center"/>
          </w:tcPr>
          <w:p w:rsidR="007F299C" w:rsidRPr="00803DB1" w:rsidRDefault="007F299C" w:rsidP="00B46D58">
            <w:pPr>
              <w:widowControl w:val="0"/>
              <w:ind w:left="-132" w:right="-129"/>
              <w:jc w:val="center"/>
              <w:rPr>
                <w:rFonts w:ascii="GHEA Grapalat" w:hAnsi="GHEA Grapalat"/>
                <w:sz w:val="16"/>
                <w:szCs w:val="16"/>
                <w:lang w:val="en-US"/>
              </w:rPr>
            </w:pPr>
            <w:r w:rsidRPr="00803DB1">
              <w:rPr>
                <w:rFonts w:ascii="GHEA Grapalat" w:hAnsi="GHEA Grapalat"/>
                <w:sz w:val="16"/>
                <w:szCs w:val="16"/>
              </w:rPr>
              <w:t>срок</w:t>
            </w:r>
          </w:p>
        </w:tc>
      </w:tr>
      <w:tr w:rsidR="00EA0D30" w:rsidRPr="00803DB1" w:rsidTr="007F299C">
        <w:trPr>
          <w:trHeight w:val="814"/>
          <w:jc w:val="center"/>
        </w:trPr>
        <w:tc>
          <w:tcPr>
            <w:tcW w:w="1242" w:type="dxa"/>
            <w:vAlign w:val="center"/>
          </w:tcPr>
          <w:p w:rsidR="00EA0D30" w:rsidRPr="00803DB1" w:rsidRDefault="00EA0D30" w:rsidP="00EA0D30">
            <w:pPr>
              <w:jc w:val="center"/>
              <w:rPr>
                <w:rFonts w:ascii="GHEA Grapalat" w:hAnsi="GHEA Grapalat"/>
                <w:sz w:val="18"/>
                <w:szCs w:val="18"/>
              </w:rPr>
            </w:pPr>
            <w:r w:rsidRPr="00803DB1">
              <w:rPr>
                <w:rFonts w:ascii="GHEA Grapalat" w:hAnsi="GHEA Grapalat" w:cs="Calibri"/>
                <w:color w:val="000000"/>
                <w:sz w:val="18"/>
                <w:szCs w:val="18"/>
              </w:rPr>
              <w:t>1</w:t>
            </w:r>
          </w:p>
        </w:tc>
        <w:tc>
          <w:tcPr>
            <w:tcW w:w="1775" w:type="dxa"/>
            <w:vAlign w:val="center"/>
          </w:tcPr>
          <w:p w:rsidR="00EA0D30" w:rsidRPr="00803DB1" w:rsidRDefault="00EA0D30" w:rsidP="00EA0D30">
            <w:pPr>
              <w:jc w:val="center"/>
              <w:rPr>
                <w:rFonts w:ascii="GHEA Grapalat" w:hAnsi="GHEA Grapalat"/>
                <w:sz w:val="18"/>
                <w:szCs w:val="18"/>
              </w:rPr>
            </w:pPr>
            <w:r w:rsidRPr="00EA0D30">
              <w:rPr>
                <w:rFonts w:ascii="GHEA Grapalat" w:hAnsi="GHEA Grapalat"/>
                <w:sz w:val="18"/>
                <w:szCs w:val="18"/>
              </w:rPr>
              <w:t>44611200</w:t>
            </w:r>
          </w:p>
        </w:tc>
        <w:tc>
          <w:tcPr>
            <w:tcW w:w="1701" w:type="dxa"/>
            <w:vAlign w:val="center"/>
          </w:tcPr>
          <w:p w:rsidR="00EA0D30" w:rsidRPr="00803DB1" w:rsidRDefault="00EA0D30" w:rsidP="007C2B61">
            <w:pPr>
              <w:jc w:val="center"/>
              <w:rPr>
                <w:rFonts w:ascii="GHEA Grapalat" w:hAnsi="GHEA Grapalat" w:cs="Calibri"/>
                <w:color w:val="000000"/>
                <w:sz w:val="20"/>
                <w:szCs w:val="20"/>
              </w:rPr>
            </w:pPr>
            <w:r w:rsidRPr="00EA0D30">
              <w:rPr>
                <w:rFonts w:ascii="GHEA Grapalat" w:hAnsi="GHEA Grapalat" w:cs="Calibri"/>
                <w:color w:val="000000"/>
                <w:sz w:val="20"/>
                <w:szCs w:val="20"/>
              </w:rPr>
              <w:t>Баллон с газообразным азотом</w:t>
            </w:r>
          </w:p>
        </w:tc>
        <w:tc>
          <w:tcPr>
            <w:tcW w:w="4190" w:type="dxa"/>
            <w:vAlign w:val="center"/>
          </w:tcPr>
          <w:p w:rsidR="00EA0D30" w:rsidRPr="00803DB1" w:rsidRDefault="00EA0D30" w:rsidP="00EA0D30">
            <w:pPr>
              <w:jc w:val="center"/>
              <w:rPr>
                <w:rFonts w:ascii="GHEA Grapalat" w:hAnsi="GHEA Grapalat" w:cs="Calibri"/>
                <w:color w:val="000000"/>
                <w:sz w:val="20"/>
                <w:szCs w:val="20"/>
              </w:rPr>
            </w:pPr>
            <w:r w:rsidRPr="00EA0D30">
              <w:rPr>
                <w:rFonts w:ascii="GHEA Grapalat" w:hAnsi="GHEA Grapalat" w:cs="Calibri"/>
                <w:color w:val="000000"/>
                <w:sz w:val="20"/>
                <w:szCs w:val="20"/>
              </w:rPr>
              <w:t xml:space="preserve">Баллон с газообразным азотом. Чистота газообразного азота: 99,999%, давление газа в баллоне: 200 </w:t>
            </w:r>
            <w:proofErr w:type="spellStart"/>
            <w:r w:rsidRPr="00EA0D30">
              <w:rPr>
                <w:rFonts w:ascii="GHEA Grapalat" w:hAnsi="GHEA Grapalat" w:cs="Calibri"/>
                <w:color w:val="000000"/>
                <w:sz w:val="20"/>
                <w:szCs w:val="20"/>
              </w:rPr>
              <w:t>мтн</w:t>
            </w:r>
            <w:proofErr w:type="spellEnd"/>
            <w:r w:rsidRPr="00EA0D30">
              <w:rPr>
                <w:rFonts w:ascii="GHEA Grapalat" w:hAnsi="GHEA Grapalat" w:cs="Calibri"/>
                <w:color w:val="000000"/>
                <w:sz w:val="20"/>
                <w:szCs w:val="20"/>
              </w:rPr>
              <w:t>, объем баллона: 50 л. После передачи баллонов с азотом Покупателю Покупатель обязан передать бывшие в употреблении пустые, баллоны, находящиеся в его собственности, Продавцу.</w:t>
            </w:r>
          </w:p>
        </w:tc>
        <w:tc>
          <w:tcPr>
            <w:tcW w:w="1085" w:type="dxa"/>
            <w:vAlign w:val="center"/>
          </w:tcPr>
          <w:p w:rsidR="00EA0D30" w:rsidRPr="00803DB1" w:rsidRDefault="00EA0D30" w:rsidP="00EA0D30">
            <w:pPr>
              <w:jc w:val="center"/>
              <w:rPr>
                <w:rFonts w:ascii="GHEA Grapalat" w:hAnsi="GHEA Grapalat" w:cs="Calibri"/>
                <w:color w:val="000000"/>
                <w:sz w:val="20"/>
                <w:szCs w:val="20"/>
              </w:rPr>
            </w:pPr>
            <w:proofErr w:type="spellStart"/>
            <w:r>
              <w:rPr>
                <w:rFonts w:ascii="GHEA Grapalat" w:hAnsi="GHEA Grapalat" w:cs="Calibri"/>
                <w:color w:val="000000"/>
                <w:sz w:val="20"/>
                <w:szCs w:val="20"/>
              </w:rPr>
              <w:t>шт</w:t>
            </w:r>
            <w:proofErr w:type="spellEnd"/>
          </w:p>
        </w:tc>
        <w:tc>
          <w:tcPr>
            <w:tcW w:w="1559" w:type="dxa"/>
            <w:vAlign w:val="center"/>
          </w:tcPr>
          <w:p w:rsidR="00EA0D30" w:rsidRPr="00803DB1" w:rsidRDefault="00EA0D30" w:rsidP="00EA0D30">
            <w:pPr>
              <w:widowControl w:val="0"/>
              <w:jc w:val="center"/>
              <w:rPr>
                <w:rFonts w:ascii="GHEA Grapalat" w:hAnsi="GHEA Grapalat"/>
                <w:sz w:val="16"/>
                <w:szCs w:val="16"/>
              </w:rPr>
            </w:pPr>
          </w:p>
        </w:tc>
        <w:tc>
          <w:tcPr>
            <w:tcW w:w="962" w:type="dxa"/>
            <w:vAlign w:val="center"/>
          </w:tcPr>
          <w:p w:rsidR="00EA0D30" w:rsidRPr="00803DB1" w:rsidRDefault="00EA0D30" w:rsidP="00EA0D30">
            <w:pPr>
              <w:widowControl w:val="0"/>
              <w:jc w:val="center"/>
              <w:rPr>
                <w:rFonts w:ascii="GHEA Grapalat" w:hAnsi="GHEA Grapalat"/>
                <w:sz w:val="16"/>
                <w:szCs w:val="16"/>
              </w:rPr>
            </w:pPr>
          </w:p>
        </w:tc>
        <w:tc>
          <w:tcPr>
            <w:tcW w:w="1022" w:type="dxa"/>
            <w:vAlign w:val="center"/>
          </w:tcPr>
          <w:p w:rsidR="00EA0D30" w:rsidRPr="00EA0D30" w:rsidRDefault="00EA0D30" w:rsidP="00EA0D30">
            <w:pPr>
              <w:jc w:val="center"/>
              <w:rPr>
                <w:rFonts w:ascii="GHEA Grapalat" w:hAnsi="GHEA Grapalat"/>
                <w:sz w:val="20"/>
              </w:rPr>
            </w:pPr>
            <w:r>
              <w:rPr>
                <w:rFonts w:ascii="GHEA Grapalat" w:hAnsi="GHEA Grapalat"/>
                <w:sz w:val="20"/>
              </w:rPr>
              <w:t>2</w:t>
            </w:r>
          </w:p>
        </w:tc>
        <w:tc>
          <w:tcPr>
            <w:tcW w:w="821" w:type="dxa"/>
            <w:vAlign w:val="center"/>
          </w:tcPr>
          <w:p w:rsidR="00EA0D30" w:rsidRPr="007F299C" w:rsidRDefault="00EA0D30" w:rsidP="00EA0D30">
            <w:pPr>
              <w:jc w:val="center"/>
              <w:rPr>
                <w:rFonts w:ascii="GHEA Grapalat" w:hAnsi="GHEA Grapalat"/>
                <w:sz w:val="16"/>
                <w:szCs w:val="16"/>
              </w:rPr>
            </w:pPr>
            <w:r w:rsidRPr="007F299C">
              <w:rPr>
                <w:rFonts w:ascii="GHEA Grapalat" w:hAnsi="GHEA Grapalat" w:cs="Calibri"/>
                <w:color w:val="000000"/>
                <w:sz w:val="16"/>
                <w:szCs w:val="16"/>
              </w:rPr>
              <w:t xml:space="preserve">г. Ереван, </w:t>
            </w:r>
            <w:proofErr w:type="spellStart"/>
            <w:r w:rsidRPr="007F299C">
              <w:rPr>
                <w:rFonts w:ascii="GHEA Grapalat" w:hAnsi="GHEA Grapalat" w:cs="Calibri"/>
                <w:color w:val="000000"/>
                <w:sz w:val="16"/>
                <w:szCs w:val="16"/>
              </w:rPr>
              <w:t>Гераци</w:t>
            </w:r>
            <w:proofErr w:type="spellEnd"/>
            <w:r w:rsidRPr="007F299C">
              <w:rPr>
                <w:rFonts w:ascii="GHEA Grapalat" w:hAnsi="GHEA Grapalat" w:cs="Calibri"/>
                <w:color w:val="000000"/>
                <w:sz w:val="16"/>
                <w:szCs w:val="16"/>
              </w:rPr>
              <w:t xml:space="preserve"> 5/1</w:t>
            </w:r>
          </w:p>
        </w:tc>
        <w:tc>
          <w:tcPr>
            <w:tcW w:w="1046" w:type="dxa"/>
            <w:vAlign w:val="center"/>
          </w:tcPr>
          <w:p w:rsidR="00EA0D30" w:rsidRPr="00EA0D30" w:rsidRDefault="00EA0D30" w:rsidP="00EA0D30">
            <w:pPr>
              <w:jc w:val="center"/>
              <w:rPr>
                <w:rFonts w:ascii="GHEA Grapalat" w:hAnsi="GHEA Grapalat"/>
                <w:sz w:val="20"/>
              </w:rPr>
            </w:pPr>
            <w:r>
              <w:rPr>
                <w:rFonts w:ascii="GHEA Grapalat" w:hAnsi="GHEA Grapalat"/>
                <w:sz w:val="20"/>
              </w:rPr>
              <w:t>2</w:t>
            </w:r>
          </w:p>
        </w:tc>
        <w:tc>
          <w:tcPr>
            <w:tcW w:w="947" w:type="dxa"/>
            <w:vAlign w:val="center"/>
          </w:tcPr>
          <w:p w:rsidR="00EA0D30" w:rsidRPr="00803DB1" w:rsidRDefault="00EA0D30" w:rsidP="00EA0D30">
            <w:pPr>
              <w:widowControl w:val="0"/>
              <w:jc w:val="center"/>
              <w:rPr>
                <w:rFonts w:ascii="GHEA Grapalat" w:hAnsi="GHEA Grapalat"/>
                <w:sz w:val="16"/>
                <w:szCs w:val="16"/>
              </w:rPr>
            </w:pPr>
            <w:r w:rsidRPr="00EA0D30">
              <w:rPr>
                <w:rFonts w:ascii="GHEA Grapalat" w:hAnsi="GHEA Grapalat"/>
                <w:sz w:val="16"/>
                <w:szCs w:val="16"/>
              </w:rPr>
              <w:t>в течении 20 календарный дней со дня заключения договора</w:t>
            </w:r>
          </w:p>
        </w:tc>
      </w:tr>
      <w:tr w:rsidR="00EA0D30" w:rsidRPr="00803DB1" w:rsidTr="007F299C">
        <w:trPr>
          <w:trHeight w:val="814"/>
          <w:jc w:val="center"/>
        </w:trPr>
        <w:tc>
          <w:tcPr>
            <w:tcW w:w="1242" w:type="dxa"/>
            <w:vAlign w:val="center"/>
          </w:tcPr>
          <w:p w:rsidR="00EA0D30" w:rsidRPr="00803DB1" w:rsidRDefault="00EA0D30" w:rsidP="00EA0D30">
            <w:pPr>
              <w:jc w:val="center"/>
              <w:rPr>
                <w:rFonts w:ascii="GHEA Grapalat" w:hAnsi="GHEA Grapalat" w:cs="Calibri"/>
                <w:color w:val="000000"/>
                <w:sz w:val="18"/>
                <w:szCs w:val="18"/>
              </w:rPr>
            </w:pPr>
            <w:r>
              <w:rPr>
                <w:rFonts w:ascii="GHEA Grapalat" w:hAnsi="GHEA Grapalat" w:cs="Calibri"/>
                <w:color w:val="000000"/>
                <w:sz w:val="18"/>
                <w:szCs w:val="18"/>
              </w:rPr>
              <w:t>2</w:t>
            </w:r>
          </w:p>
        </w:tc>
        <w:tc>
          <w:tcPr>
            <w:tcW w:w="1775" w:type="dxa"/>
            <w:vAlign w:val="center"/>
          </w:tcPr>
          <w:p w:rsidR="00EA0D30" w:rsidRPr="007F299C" w:rsidRDefault="00EA0D30" w:rsidP="00EA0D30">
            <w:pPr>
              <w:jc w:val="center"/>
              <w:rPr>
                <w:rFonts w:ascii="GHEA Grapalat" w:hAnsi="GHEA Grapalat"/>
                <w:sz w:val="18"/>
                <w:szCs w:val="18"/>
              </w:rPr>
            </w:pPr>
            <w:r w:rsidRPr="00EA0D30">
              <w:rPr>
                <w:rFonts w:ascii="GHEA Grapalat" w:hAnsi="GHEA Grapalat"/>
                <w:sz w:val="18"/>
                <w:szCs w:val="18"/>
              </w:rPr>
              <w:t>33691421</w:t>
            </w:r>
          </w:p>
        </w:tc>
        <w:tc>
          <w:tcPr>
            <w:tcW w:w="1701" w:type="dxa"/>
            <w:vAlign w:val="center"/>
          </w:tcPr>
          <w:p w:rsidR="00EA0D30" w:rsidRPr="007F299C" w:rsidRDefault="00EA0D30" w:rsidP="007C2B61">
            <w:pPr>
              <w:jc w:val="center"/>
              <w:rPr>
                <w:rFonts w:ascii="GHEA Grapalat" w:hAnsi="GHEA Grapalat" w:cs="Calibri"/>
                <w:color w:val="000000"/>
                <w:sz w:val="20"/>
                <w:szCs w:val="20"/>
              </w:rPr>
            </w:pPr>
            <w:r w:rsidRPr="00EA0D30">
              <w:rPr>
                <w:rFonts w:ascii="GHEA Grapalat" w:hAnsi="GHEA Grapalat" w:cs="Calibri"/>
                <w:color w:val="000000"/>
                <w:sz w:val="20"/>
                <w:szCs w:val="20"/>
              </w:rPr>
              <w:t>Хлороформ /</w:t>
            </w:r>
            <w:proofErr w:type="spellStart"/>
            <w:r w:rsidRPr="00EA0D30">
              <w:rPr>
                <w:rFonts w:ascii="GHEA Grapalat" w:hAnsi="GHEA Grapalat" w:cs="Calibri"/>
                <w:color w:val="000000"/>
                <w:sz w:val="20"/>
                <w:szCs w:val="20"/>
              </w:rPr>
              <w:t>о.</w:t>
            </w:r>
            <w:proofErr w:type="gramStart"/>
            <w:r w:rsidRPr="00EA0D30">
              <w:rPr>
                <w:rFonts w:ascii="GHEA Grapalat" w:hAnsi="GHEA Grapalat" w:cs="Calibri"/>
                <w:color w:val="000000"/>
                <w:sz w:val="20"/>
                <w:szCs w:val="20"/>
              </w:rPr>
              <w:t>х.ч</w:t>
            </w:r>
            <w:proofErr w:type="spellEnd"/>
            <w:proofErr w:type="gramEnd"/>
            <w:r w:rsidRPr="00EA0D30">
              <w:rPr>
                <w:rFonts w:ascii="GHEA Grapalat" w:hAnsi="GHEA Grapalat" w:cs="Calibri"/>
                <w:color w:val="000000"/>
                <w:sz w:val="20"/>
                <w:szCs w:val="20"/>
              </w:rPr>
              <w:t>/</w:t>
            </w:r>
          </w:p>
        </w:tc>
        <w:tc>
          <w:tcPr>
            <w:tcW w:w="4190" w:type="dxa"/>
            <w:vAlign w:val="center"/>
          </w:tcPr>
          <w:p w:rsidR="00EA0D30" w:rsidRPr="007F299C" w:rsidRDefault="00EA0D30" w:rsidP="00EA0D30">
            <w:pPr>
              <w:jc w:val="center"/>
              <w:rPr>
                <w:rFonts w:ascii="GHEA Grapalat" w:hAnsi="GHEA Grapalat" w:cs="Calibri"/>
                <w:color w:val="000000"/>
                <w:sz w:val="20"/>
                <w:szCs w:val="20"/>
              </w:rPr>
            </w:pPr>
            <w:r w:rsidRPr="00EA0D30">
              <w:rPr>
                <w:rFonts w:ascii="GHEA Grapalat" w:hAnsi="GHEA Grapalat" w:cs="Calibri"/>
                <w:color w:val="000000"/>
                <w:sz w:val="20"/>
                <w:szCs w:val="20"/>
              </w:rPr>
              <w:t xml:space="preserve">CHCL3, </w:t>
            </w:r>
            <w:proofErr w:type="spellStart"/>
            <w:r w:rsidRPr="00EA0D30">
              <w:rPr>
                <w:rFonts w:ascii="GHEA Grapalat" w:hAnsi="GHEA Grapalat" w:cs="Calibri"/>
                <w:color w:val="000000"/>
                <w:sz w:val="20"/>
                <w:szCs w:val="20"/>
              </w:rPr>
              <w:t>безцветная</w:t>
            </w:r>
            <w:proofErr w:type="spellEnd"/>
            <w:r w:rsidRPr="00EA0D30">
              <w:rPr>
                <w:rFonts w:ascii="GHEA Grapalat" w:hAnsi="GHEA Grapalat" w:cs="Calibri"/>
                <w:color w:val="000000"/>
                <w:sz w:val="20"/>
                <w:szCs w:val="20"/>
              </w:rPr>
              <w:t>, прозрачная жидкость, массовая доля хлороформа - не менее чем 99,95%, показатель преломления 1,4454-1,4458:</w:t>
            </w:r>
          </w:p>
        </w:tc>
        <w:tc>
          <w:tcPr>
            <w:tcW w:w="1085" w:type="dxa"/>
            <w:vAlign w:val="center"/>
          </w:tcPr>
          <w:p w:rsidR="00EA0D30" w:rsidRDefault="00EA0D30" w:rsidP="00EA0D30">
            <w:pPr>
              <w:jc w:val="center"/>
              <w:rPr>
                <w:rFonts w:ascii="GHEA Grapalat" w:hAnsi="GHEA Grapalat" w:cs="Calibri"/>
                <w:color w:val="000000"/>
                <w:sz w:val="20"/>
                <w:szCs w:val="20"/>
              </w:rPr>
            </w:pPr>
            <w:r>
              <w:rPr>
                <w:rFonts w:ascii="GHEA Grapalat" w:hAnsi="GHEA Grapalat" w:cs="Calibri"/>
                <w:color w:val="000000"/>
                <w:sz w:val="20"/>
                <w:szCs w:val="20"/>
              </w:rPr>
              <w:t>литр</w:t>
            </w:r>
          </w:p>
        </w:tc>
        <w:tc>
          <w:tcPr>
            <w:tcW w:w="1559" w:type="dxa"/>
            <w:vAlign w:val="center"/>
          </w:tcPr>
          <w:p w:rsidR="00EA0D30" w:rsidRPr="00803DB1" w:rsidRDefault="00EA0D30" w:rsidP="00EA0D30">
            <w:pPr>
              <w:widowControl w:val="0"/>
              <w:jc w:val="center"/>
              <w:rPr>
                <w:rFonts w:ascii="GHEA Grapalat" w:hAnsi="GHEA Grapalat"/>
                <w:sz w:val="16"/>
                <w:szCs w:val="16"/>
              </w:rPr>
            </w:pPr>
          </w:p>
        </w:tc>
        <w:tc>
          <w:tcPr>
            <w:tcW w:w="962" w:type="dxa"/>
            <w:vAlign w:val="center"/>
          </w:tcPr>
          <w:p w:rsidR="00EA0D30" w:rsidRPr="00803DB1" w:rsidRDefault="00EA0D30" w:rsidP="00EA0D30">
            <w:pPr>
              <w:widowControl w:val="0"/>
              <w:jc w:val="center"/>
              <w:rPr>
                <w:rFonts w:ascii="GHEA Grapalat" w:hAnsi="GHEA Grapalat"/>
                <w:sz w:val="16"/>
                <w:szCs w:val="16"/>
              </w:rPr>
            </w:pPr>
          </w:p>
        </w:tc>
        <w:tc>
          <w:tcPr>
            <w:tcW w:w="1022" w:type="dxa"/>
            <w:vAlign w:val="center"/>
          </w:tcPr>
          <w:p w:rsidR="00EA0D30" w:rsidRDefault="00EA0D30" w:rsidP="00EA0D30">
            <w:pPr>
              <w:jc w:val="center"/>
              <w:rPr>
                <w:rFonts w:ascii="GHEA Grapalat" w:hAnsi="GHEA Grapalat"/>
                <w:sz w:val="20"/>
              </w:rPr>
            </w:pPr>
            <w:r>
              <w:rPr>
                <w:rFonts w:ascii="GHEA Grapalat" w:hAnsi="GHEA Grapalat"/>
                <w:sz w:val="20"/>
              </w:rPr>
              <w:t>5</w:t>
            </w:r>
          </w:p>
        </w:tc>
        <w:tc>
          <w:tcPr>
            <w:tcW w:w="821" w:type="dxa"/>
            <w:vAlign w:val="center"/>
          </w:tcPr>
          <w:p w:rsidR="00EA0D30" w:rsidRPr="007F299C" w:rsidRDefault="00EA0D30" w:rsidP="00EA0D30">
            <w:pPr>
              <w:jc w:val="center"/>
              <w:rPr>
                <w:rFonts w:ascii="GHEA Grapalat" w:hAnsi="GHEA Grapalat" w:cs="Calibri"/>
                <w:color w:val="000000"/>
                <w:sz w:val="16"/>
                <w:szCs w:val="16"/>
              </w:rPr>
            </w:pPr>
            <w:r w:rsidRPr="007F299C">
              <w:rPr>
                <w:rFonts w:ascii="GHEA Grapalat" w:hAnsi="GHEA Grapalat" w:cs="Calibri"/>
                <w:color w:val="000000"/>
                <w:sz w:val="16"/>
                <w:szCs w:val="16"/>
              </w:rPr>
              <w:t xml:space="preserve">г. Ереван, </w:t>
            </w:r>
            <w:proofErr w:type="spellStart"/>
            <w:r w:rsidRPr="007F299C">
              <w:rPr>
                <w:rFonts w:ascii="GHEA Grapalat" w:hAnsi="GHEA Grapalat" w:cs="Calibri"/>
                <w:color w:val="000000"/>
                <w:sz w:val="16"/>
                <w:szCs w:val="16"/>
              </w:rPr>
              <w:t>Гераци</w:t>
            </w:r>
            <w:proofErr w:type="spellEnd"/>
            <w:r w:rsidRPr="007F299C">
              <w:rPr>
                <w:rFonts w:ascii="GHEA Grapalat" w:hAnsi="GHEA Grapalat" w:cs="Calibri"/>
                <w:color w:val="000000"/>
                <w:sz w:val="16"/>
                <w:szCs w:val="16"/>
              </w:rPr>
              <w:t xml:space="preserve"> 5/1</w:t>
            </w:r>
          </w:p>
        </w:tc>
        <w:tc>
          <w:tcPr>
            <w:tcW w:w="1046" w:type="dxa"/>
            <w:vAlign w:val="center"/>
          </w:tcPr>
          <w:p w:rsidR="00EA0D30" w:rsidRDefault="00EA0D30" w:rsidP="00EA0D30">
            <w:pPr>
              <w:jc w:val="center"/>
              <w:rPr>
                <w:rFonts w:ascii="GHEA Grapalat" w:hAnsi="GHEA Grapalat"/>
                <w:sz w:val="20"/>
              </w:rPr>
            </w:pPr>
            <w:r>
              <w:rPr>
                <w:rFonts w:ascii="GHEA Grapalat" w:hAnsi="GHEA Grapalat"/>
                <w:sz w:val="20"/>
              </w:rPr>
              <w:t>5</w:t>
            </w:r>
          </w:p>
        </w:tc>
        <w:tc>
          <w:tcPr>
            <w:tcW w:w="947" w:type="dxa"/>
            <w:vAlign w:val="center"/>
          </w:tcPr>
          <w:p w:rsidR="00EA0D30" w:rsidRPr="00803DB1" w:rsidRDefault="00EA0D30" w:rsidP="00EA0D30">
            <w:pPr>
              <w:widowControl w:val="0"/>
              <w:jc w:val="center"/>
              <w:rPr>
                <w:rFonts w:ascii="GHEA Grapalat" w:hAnsi="GHEA Grapalat"/>
                <w:sz w:val="16"/>
                <w:szCs w:val="16"/>
              </w:rPr>
            </w:pPr>
            <w:r w:rsidRPr="00EA0D30">
              <w:rPr>
                <w:rFonts w:ascii="GHEA Grapalat" w:hAnsi="GHEA Grapalat"/>
                <w:sz w:val="16"/>
                <w:szCs w:val="16"/>
              </w:rPr>
              <w:t>в течении 40 календарный дней со дня заключения договора</w:t>
            </w:r>
          </w:p>
        </w:tc>
      </w:tr>
      <w:tr w:rsidR="00EA0D30" w:rsidRPr="00803DB1" w:rsidTr="007F299C">
        <w:trPr>
          <w:trHeight w:val="814"/>
          <w:jc w:val="center"/>
        </w:trPr>
        <w:tc>
          <w:tcPr>
            <w:tcW w:w="1242" w:type="dxa"/>
            <w:vAlign w:val="center"/>
          </w:tcPr>
          <w:p w:rsidR="00EA0D30" w:rsidRPr="00803DB1" w:rsidRDefault="00EA0D30" w:rsidP="00EA0D30">
            <w:pPr>
              <w:jc w:val="center"/>
              <w:rPr>
                <w:rFonts w:ascii="GHEA Grapalat" w:hAnsi="GHEA Grapalat" w:cs="Calibri"/>
                <w:color w:val="000000"/>
                <w:sz w:val="18"/>
                <w:szCs w:val="18"/>
              </w:rPr>
            </w:pPr>
            <w:r>
              <w:rPr>
                <w:rFonts w:ascii="GHEA Grapalat" w:hAnsi="GHEA Grapalat" w:cs="Calibri"/>
                <w:color w:val="000000"/>
                <w:sz w:val="18"/>
                <w:szCs w:val="18"/>
              </w:rPr>
              <w:t>3</w:t>
            </w:r>
          </w:p>
        </w:tc>
        <w:tc>
          <w:tcPr>
            <w:tcW w:w="1775" w:type="dxa"/>
            <w:vAlign w:val="center"/>
          </w:tcPr>
          <w:p w:rsidR="00EA0D30" w:rsidRPr="007F299C" w:rsidRDefault="00EA0D30" w:rsidP="00EA0D30">
            <w:pPr>
              <w:jc w:val="center"/>
              <w:rPr>
                <w:rFonts w:ascii="GHEA Grapalat" w:hAnsi="GHEA Grapalat"/>
                <w:sz w:val="18"/>
                <w:szCs w:val="18"/>
              </w:rPr>
            </w:pPr>
            <w:r w:rsidRPr="00EA0D30">
              <w:rPr>
                <w:rFonts w:ascii="GHEA Grapalat" w:hAnsi="GHEA Grapalat"/>
                <w:sz w:val="18"/>
                <w:szCs w:val="18"/>
              </w:rPr>
              <w:t>33141211</w:t>
            </w:r>
          </w:p>
        </w:tc>
        <w:tc>
          <w:tcPr>
            <w:tcW w:w="1701" w:type="dxa"/>
            <w:vAlign w:val="center"/>
          </w:tcPr>
          <w:p w:rsidR="00EA0D30" w:rsidRPr="007F299C" w:rsidRDefault="00EA0D30" w:rsidP="007C2B61">
            <w:pPr>
              <w:jc w:val="center"/>
              <w:rPr>
                <w:rFonts w:ascii="GHEA Grapalat" w:hAnsi="GHEA Grapalat" w:cs="Calibri"/>
                <w:color w:val="000000"/>
                <w:sz w:val="20"/>
                <w:szCs w:val="20"/>
              </w:rPr>
            </w:pPr>
            <w:r w:rsidRPr="00EA0D30">
              <w:rPr>
                <w:rFonts w:ascii="GHEA Grapalat" w:hAnsi="GHEA Grapalat" w:cs="Calibri"/>
                <w:color w:val="000000"/>
                <w:sz w:val="20"/>
                <w:szCs w:val="20"/>
              </w:rPr>
              <w:t xml:space="preserve">Реагент для </w:t>
            </w:r>
            <w:proofErr w:type="spellStart"/>
            <w:r w:rsidRPr="00EA0D30">
              <w:rPr>
                <w:rFonts w:ascii="GHEA Grapalat" w:hAnsi="GHEA Grapalat" w:cs="Calibri"/>
                <w:color w:val="000000"/>
                <w:sz w:val="20"/>
                <w:szCs w:val="20"/>
              </w:rPr>
              <w:t>дериватизации</w:t>
            </w:r>
            <w:proofErr w:type="spellEnd"/>
            <w:r w:rsidRPr="00EA0D30">
              <w:rPr>
                <w:rFonts w:ascii="GHEA Grapalat" w:hAnsi="GHEA Grapalat" w:cs="Calibri"/>
                <w:color w:val="000000"/>
                <w:sz w:val="20"/>
                <w:szCs w:val="20"/>
              </w:rPr>
              <w:t xml:space="preserve"> ГХ-МС</w:t>
            </w:r>
          </w:p>
        </w:tc>
        <w:tc>
          <w:tcPr>
            <w:tcW w:w="4190" w:type="dxa"/>
            <w:vAlign w:val="center"/>
          </w:tcPr>
          <w:p w:rsidR="00EA0D30" w:rsidRPr="007F299C" w:rsidRDefault="00EA0D30" w:rsidP="00EA0D30">
            <w:pPr>
              <w:jc w:val="center"/>
              <w:rPr>
                <w:rFonts w:ascii="GHEA Grapalat" w:hAnsi="GHEA Grapalat" w:cs="Calibri"/>
                <w:color w:val="000000"/>
                <w:sz w:val="20"/>
                <w:szCs w:val="20"/>
              </w:rPr>
            </w:pPr>
            <w:proofErr w:type="gramStart"/>
            <w:r w:rsidRPr="00EA0D30">
              <w:rPr>
                <w:rFonts w:ascii="GHEA Grapalat" w:hAnsi="GHEA Grapalat" w:cs="Calibri"/>
                <w:color w:val="000000"/>
                <w:sz w:val="20"/>
                <w:szCs w:val="20"/>
              </w:rPr>
              <w:t>N,O</w:t>
            </w:r>
            <w:proofErr w:type="gramEnd"/>
            <w:r w:rsidRPr="00EA0D30">
              <w:rPr>
                <w:rFonts w:ascii="GHEA Grapalat" w:hAnsi="GHEA Grapalat" w:cs="Calibri"/>
                <w:color w:val="000000"/>
                <w:sz w:val="20"/>
                <w:szCs w:val="20"/>
              </w:rPr>
              <w:t>-</w:t>
            </w:r>
            <w:proofErr w:type="spellStart"/>
            <w:r w:rsidRPr="00EA0D30">
              <w:rPr>
                <w:rFonts w:ascii="GHEA Grapalat" w:hAnsi="GHEA Grapalat" w:cs="Calibri"/>
                <w:color w:val="000000"/>
                <w:sz w:val="20"/>
                <w:szCs w:val="20"/>
              </w:rPr>
              <w:t>бистриметилсилил</w:t>
            </w:r>
            <w:proofErr w:type="spellEnd"/>
            <w:r w:rsidRPr="00EA0D30">
              <w:rPr>
                <w:rFonts w:ascii="GHEA Grapalat" w:hAnsi="GHEA Grapalat" w:cs="Calibri"/>
                <w:color w:val="000000"/>
                <w:sz w:val="20"/>
                <w:szCs w:val="20"/>
              </w:rPr>
              <w:t>-</w:t>
            </w:r>
            <w:proofErr w:type="spellStart"/>
            <w:r w:rsidRPr="00EA0D30">
              <w:rPr>
                <w:rFonts w:ascii="GHEA Grapalat" w:hAnsi="GHEA Grapalat" w:cs="Calibri"/>
                <w:color w:val="000000"/>
                <w:sz w:val="20"/>
                <w:szCs w:val="20"/>
              </w:rPr>
              <w:t>трифторацетамид</w:t>
            </w:r>
            <w:proofErr w:type="spellEnd"/>
            <w:r w:rsidRPr="00EA0D30">
              <w:rPr>
                <w:rFonts w:ascii="GHEA Grapalat" w:hAnsi="GHEA Grapalat" w:cs="Calibri"/>
                <w:color w:val="000000"/>
                <w:sz w:val="20"/>
                <w:szCs w:val="20"/>
              </w:rPr>
              <w:t xml:space="preserve"> /BSTFA/ во флаконах по 10 мл. Класс чистоты реагента: применимы ГХ и ГХ-МС. Срок годности: не менее 1 года.</w:t>
            </w:r>
          </w:p>
        </w:tc>
        <w:tc>
          <w:tcPr>
            <w:tcW w:w="1085" w:type="dxa"/>
            <w:vAlign w:val="center"/>
          </w:tcPr>
          <w:p w:rsidR="00EA0D30" w:rsidRDefault="00EA0D30" w:rsidP="00EA0D30">
            <w:pPr>
              <w:jc w:val="center"/>
              <w:rPr>
                <w:rFonts w:ascii="GHEA Grapalat" w:hAnsi="GHEA Grapalat" w:cs="Calibri"/>
                <w:color w:val="000000"/>
                <w:sz w:val="20"/>
                <w:szCs w:val="20"/>
              </w:rPr>
            </w:pPr>
            <w:proofErr w:type="spellStart"/>
            <w:r>
              <w:rPr>
                <w:rFonts w:ascii="GHEA Grapalat" w:hAnsi="GHEA Grapalat" w:cs="Calibri"/>
                <w:color w:val="000000"/>
                <w:sz w:val="20"/>
                <w:szCs w:val="20"/>
              </w:rPr>
              <w:t>шт</w:t>
            </w:r>
            <w:proofErr w:type="spellEnd"/>
          </w:p>
        </w:tc>
        <w:tc>
          <w:tcPr>
            <w:tcW w:w="1559" w:type="dxa"/>
            <w:vAlign w:val="center"/>
          </w:tcPr>
          <w:p w:rsidR="00EA0D30" w:rsidRPr="00803DB1" w:rsidRDefault="00EA0D30" w:rsidP="00EA0D30">
            <w:pPr>
              <w:widowControl w:val="0"/>
              <w:jc w:val="center"/>
              <w:rPr>
                <w:rFonts w:ascii="GHEA Grapalat" w:hAnsi="GHEA Grapalat"/>
                <w:sz w:val="16"/>
                <w:szCs w:val="16"/>
              </w:rPr>
            </w:pPr>
          </w:p>
        </w:tc>
        <w:tc>
          <w:tcPr>
            <w:tcW w:w="962" w:type="dxa"/>
            <w:vAlign w:val="center"/>
          </w:tcPr>
          <w:p w:rsidR="00EA0D30" w:rsidRPr="00803DB1" w:rsidRDefault="00EA0D30" w:rsidP="00EA0D30">
            <w:pPr>
              <w:widowControl w:val="0"/>
              <w:jc w:val="center"/>
              <w:rPr>
                <w:rFonts w:ascii="GHEA Grapalat" w:hAnsi="GHEA Grapalat"/>
                <w:sz w:val="16"/>
                <w:szCs w:val="16"/>
              </w:rPr>
            </w:pPr>
          </w:p>
        </w:tc>
        <w:tc>
          <w:tcPr>
            <w:tcW w:w="1022" w:type="dxa"/>
            <w:vAlign w:val="center"/>
          </w:tcPr>
          <w:p w:rsidR="00EA0D30" w:rsidRDefault="00EA0D30" w:rsidP="00EA0D30">
            <w:pPr>
              <w:jc w:val="center"/>
              <w:rPr>
                <w:rFonts w:ascii="GHEA Grapalat" w:hAnsi="GHEA Grapalat"/>
                <w:sz w:val="20"/>
              </w:rPr>
            </w:pPr>
            <w:r>
              <w:rPr>
                <w:rFonts w:ascii="GHEA Grapalat" w:hAnsi="GHEA Grapalat"/>
                <w:sz w:val="20"/>
              </w:rPr>
              <w:t>20</w:t>
            </w:r>
          </w:p>
        </w:tc>
        <w:tc>
          <w:tcPr>
            <w:tcW w:w="821" w:type="dxa"/>
            <w:vAlign w:val="center"/>
          </w:tcPr>
          <w:p w:rsidR="00EA0D30" w:rsidRPr="007F299C" w:rsidRDefault="00EA0D30" w:rsidP="00EA0D30">
            <w:pPr>
              <w:jc w:val="center"/>
              <w:rPr>
                <w:rFonts w:ascii="GHEA Grapalat" w:hAnsi="GHEA Grapalat" w:cs="Calibri"/>
                <w:color w:val="000000"/>
                <w:sz w:val="16"/>
                <w:szCs w:val="16"/>
              </w:rPr>
            </w:pPr>
            <w:r w:rsidRPr="007F299C">
              <w:rPr>
                <w:rFonts w:ascii="GHEA Grapalat" w:hAnsi="GHEA Grapalat" w:cs="Calibri"/>
                <w:color w:val="000000"/>
                <w:sz w:val="16"/>
                <w:szCs w:val="16"/>
              </w:rPr>
              <w:t xml:space="preserve">г. Ереван, </w:t>
            </w:r>
            <w:proofErr w:type="spellStart"/>
            <w:r w:rsidRPr="007F299C">
              <w:rPr>
                <w:rFonts w:ascii="GHEA Grapalat" w:hAnsi="GHEA Grapalat" w:cs="Calibri"/>
                <w:color w:val="000000"/>
                <w:sz w:val="16"/>
                <w:szCs w:val="16"/>
              </w:rPr>
              <w:t>Гераци</w:t>
            </w:r>
            <w:proofErr w:type="spellEnd"/>
            <w:r w:rsidRPr="007F299C">
              <w:rPr>
                <w:rFonts w:ascii="GHEA Grapalat" w:hAnsi="GHEA Grapalat" w:cs="Calibri"/>
                <w:color w:val="000000"/>
                <w:sz w:val="16"/>
                <w:szCs w:val="16"/>
              </w:rPr>
              <w:t xml:space="preserve"> 5/1</w:t>
            </w:r>
          </w:p>
        </w:tc>
        <w:tc>
          <w:tcPr>
            <w:tcW w:w="1046" w:type="dxa"/>
            <w:vAlign w:val="center"/>
          </w:tcPr>
          <w:p w:rsidR="00EA0D30" w:rsidRDefault="00EA0D30" w:rsidP="00EA0D30">
            <w:pPr>
              <w:jc w:val="center"/>
              <w:rPr>
                <w:rFonts w:ascii="GHEA Grapalat" w:hAnsi="GHEA Grapalat"/>
                <w:sz w:val="20"/>
              </w:rPr>
            </w:pPr>
            <w:r>
              <w:rPr>
                <w:rFonts w:ascii="GHEA Grapalat" w:hAnsi="GHEA Grapalat"/>
                <w:sz w:val="20"/>
              </w:rPr>
              <w:t>20</w:t>
            </w:r>
          </w:p>
        </w:tc>
        <w:tc>
          <w:tcPr>
            <w:tcW w:w="947" w:type="dxa"/>
            <w:vAlign w:val="center"/>
          </w:tcPr>
          <w:p w:rsidR="00EA0D30" w:rsidRPr="00803DB1" w:rsidRDefault="00EA0D30" w:rsidP="00EA0D30">
            <w:pPr>
              <w:widowControl w:val="0"/>
              <w:jc w:val="center"/>
              <w:rPr>
                <w:rFonts w:ascii="GHEA Grapalat" w:hAnsi="GHEA Grapalat"/>
                <w:sz w:val="16"/>
                <w:szCs w:val="16"/>
              </w:rPr>
            </w:pPr>
            <w:r w:rsidRPr="00EA0D30">
              <w:rPr>
                <w:rFonts w:ascii="GHEA Grapalat" w:hAnsi="GHEA Grapalat"/>
                <w:sz w:val="16"/>
                <w:szCs w:val="16"/>
              </w:rPr>
              <w:t>5 штук - в течении 20 календарный дней со дня заключен</w:t>
            </w:r>
            <w:r w:rsidRPr="00EA0D30">
              <w:rPr>
                <w:rFonts w:ascii="GHEA Grapalat" w:hAnsi="GHEA Grapalat"/>
                <w:sz w:val="16"/>
                <w:szCs w:val="16"/>
              </w:rPr>
              <w:lastRenderedPageBreak/>
              <w:t>ия договора, 15 штук - в сентябре</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7F299C" w:rsidRPr="007F299C" w:rsidRDefault="007F299C" w:rsidP="007F299C">
      <w:pPr>
        <w:widowControl w:val="0"/>
        <w:spacing w:after="160"/>
        <w:rPr>
          <w:rFonts w:ascii="GHEA Grapalat" w:hAnsi="GHEA Grapalat"/>
          <w:sz w:val="20"/>
          <w:szCs w:val="20"/>
        </w:rPr>
      </w:pPr>
    </w:p>
    <w:p w:rsidR="007F299C" w:rsidRPr="007F299C" w:rsidRDefault="007F299C" w:rsidP="007F299C">
      <w:pPr>
        <w:widowControl w:val="0"/>
        <w:tabs>
          <w:tab w:val="left" w:pos="2415"/>
        </w:tabs>
        <w:spacing w:after="160"/>
        <w:rPr>
          <w:rFonts w:ascii="GHEA Grapalat" w:hAnsi="GHEA Grapalat"/>
          <w:sz w:val="20"/>
          <w:szCs w:val="20"/>
        </w:rPr>
      </w:pPr>
      <w:r w:rsidRPr="007F299C">
        <w:rPr>
          <w:rFonts w:ascii="GHEA Grapalat" w:hAnsi="GHEA Grapalat"/>
          <w:sz w:val="20"/>
          <w:szCs w:val="20"/>
        </w:rPr>
        <w:t>*</w:t>
      </w:r>
      <w:r w:rsidRPr="007F299C">
        <w:rPr>
          <w:rFonts w:ascii="GHEA Grapalat" w:hAnsi="GHEA Grapalat"/>
          <w:i/>
          <w:sz w:val="20"/>
          <w:szCs w:val="20"/>
        </w:rPr>
        <w:t xml:space="preserve"> Обязательное условие </w:t>
      </w:r>
      <w:proofErr w:type="spellStart"/>
      <w:r w:rsidRPr="007F299C">
        <w:rPr>
          <w:rFonts w:ascii="GHEA Grapalat" w:hAnsi="GHEA Grapalat"/>
          <w:i/>
          <w:sz w:val="20"/>
          <w:szCs w:val="20"/>
        </w:rPr>
        <w:t>неиспользованность</w:t>
      </w:r>
      <w:proofErr w:type="spellEnd"/>
      <w:r w:rsidRPr="007F299C">
        <w:rPr>
          <w:rFonts w:ascii="GHEA Grapalat" w:hAnsi="GHEA Grapalat"/>
          <w:i/>
          <w:sz w:val="20"/>
          <w:szCs w:val="20"/>
        </w:rPr>
        <w:t xml:space="preserve"> товара.</w:t>
      </w:r>
    </w:p>
    <w:p w:rsidR="00071D1C" w:rsidRPr="00B138F3" w:rsidRDefault="00071D1C" w:rsidP="00B46D58">
      <w:pPr>
        <w:widowControl w:val="0"/>
        <w:spacing w:after="160"/>
        <w:jc w:val="right"/>
        <w:rPr>
          <w:rFonts w:ascii="GHEA Grapalat" w:hAnsi="GHEA Grapalat"/>
          <w:i/>
        </w:rPr>
      </w:pPr>
      <w:r w:rsidRPr="007F299C">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1"/>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815"/>
        <w:gridCol w:w="2217"/>
        <w:gridCol w:w="918"/>
        <w:gridCol w:w="953"/>
        <w:gridCol w:w="667"/>
        <w:gridCol w:w="814"/>
        <w:gridCol w:w="636"/>
        <w:gridCol w:w="638"/>
        <w:gridCol w:w="682"/>
        <w:gridCol w:w="794"/>
        <w:gridCol w:w="864"/>
        <w:gridCol w:w="836"/>
        <w:gridCol w:w="921"/>
        <w:gridCol w:w="840"/>
        <w:gridCol w:w="763"/>
      </w:tblGrid>
      <w:tr w:rsidR="00B138F3" w:rsidRPr="00B138F3" w:rsidTr="00803DB1">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B0082D">
        <w:trPr>
          <w:trHeight w:val="747"/>
          <w:jc w:val="center"/>
        </w:trPr>
        <w:tc>
          <w:tcPr>
            <w:tcW w:w="154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81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21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326"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803DB1" w:rsidRPr="00803DB1">
              <w:rPr>
                <w:rFonts w:ascii="GHEA Grapalat" w:hAnsi="GHEA Grapalat"/>
                <w:sz w:val="16"/>
                <w:szCs w:val="16"/>
              </w:rPr>
              <w:t>23</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2"/>
              <w:t>**</w:t>
            </w:r>
          </w:p>
        </w:tc>
      </w:tr>
      <w:tr w:rsidR="00B138F3" w:rsidRPr="00B138F3" w:rsidTr="00B0082D">
        <w:trPr>
          <w:trHeight w:val="594"/>
          <w:jc w:val="center"/>
        </w:trPr>
        <w:tc>
          <w:tcPr>
            <w:tcW w:w="1547" w:type="dxa"/>
          </w:tcPr>
          <w:p w:rsidR="00071D1C" w:rsidRPr="00B138F3" w:rsidRDefault="00071D1C" w:rsidP="00B46D58">
            <w:pPr>
              <w:widowControl w:val="0"/>
              <w:jc w:val="center"/>
              <w:rPr>
                <w:rFonts w:ascii="GHEA Grapalat" w:hAnsi="GHEA Grapalat"/>
                <w:sz w:val="16"/>
                <w:szCs w:val="16"/>
              </w:rPr>
            </w:pPr>
          </w:p>
        </w:tc>
        <w:tc>
          <w:tcPr>
            <w:tcW w:w="1815" w:type="dxa"/>
          </w:tcPr>
          <w:p w:rsidR="00071D1C" w:rsidRPr="00B138F3" w:rsidRDefault="00071D1C" w:rsidP="00B46D58">
            <w:pPr>
              <w:widowControl w:val="0"/>
              <w:jc w:val="center"/>
              <w:rPr>
                <w:rFonts w:ascii="GHEA Grapalat" w:hAnsi="GHEA Grapalat"/>
                <w:sz w:val="16"/>
                <w:szCs w:val="16"/>
              </w:rPr>
            </w:pPr>
          </w:p>
        </w:tc>
        <w:tc>
          <w:tcPr>
            <w:tcW w:w="2217" w:type="dxa"/>
          </w:tcPr>
          <w:p w:rsidR="00071D1C" w:rsidRPr="00B138F3" w:rsidRDefault="00071D1C" w:rsidP="00B46D58">
            <w:pPr>
              <w:widowControl w:val="0"/>
              <w:jc w:val="center"/>
              <w:rPr>
                <w:rFonts w:ascii="GHEA Grapalat" w:hAnsi="GHEA Grapalat"/>
                <w:sz w:val="16"/>
                <w:szCs w:val="16"/>
              </w:rPr>
            </w:pPr>
          </w:p>
        </w:tc>
        <w:tc>
          <w:tcPr>
            <w:tcW w:w="9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53"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6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14"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63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3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9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3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2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63"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A0D30" w:rsidRPr="00B138F3" w:rsidTr="00B0082D">
        <w:trPr>
          <w:trHeight w:val="404"/>
          <w:jc w:val="center"/>
        </w:trPr>
        <w:tc>
          <w:tcPr>
            <w:tcW w:w="1547" w:type="dxa"/>
            <w:vAlign w:val="center"/>
          </w:tcPr>
          <w:p w:rsidR="00EA0D30" w:rsidRPr="00803DB1" w:rsidRDefault="00EA0D30" w:rsidP="00EA0D30">
            <w:pPr>
              <w:jc w:val="center"/>
              <w:rPr>
                <w:rFonts w:ascii="GHEA Grapalat" w:hAnsi="GHEA Grapalat"/>
                <w:sz w:val="18"/>
                <w:szCs w:val="18"/>
              </w:rPr>
            </w:pPr>
            <w:bookmarkStart w:id="12" w:name="_GoBack" w:colFirst="3" w:colLast="15"/>
            <w:r w:rsidRPr="00803DB1">
              <w:rPr>
                <w:rFonts w:ascii="GHEA Grapalat" w:hAnsi="GHEA Grapalat" w:cs="Calibri"/>
                <w:color w:val="000000"/>
                <w:sz w:val="18"/>
                <w:szCs w:val="18"/>
              </w:rPr>
              <w:t>1</w:t>
            </w:r>
          </w:p>
        </w:tc>
        <w:tc>
          <w:tcPr>
            <w:tcW w:w="1815" w:type="dxa"/>
            <w:vAlign w:val="center"/>
          </w:tcPr>
          <w:p w:rsidR="00EA0D30" w:rsidRPr="00803DB1" w:rsidRDefault="00EA0D30" w:rsidP="00EA0D30">
            <w:pPr>
              <w:jc w:val="center"/>
              <w:rPr>
                <w:rFonts w:ascii="GHEA Grapalat" w:hAnsi="GHEA Grapalat"/>
                <w:sz w:val="18"/>
                <w:szCs w:val="18"/>
              </w:rPr>
            </w:pPr>
            <w:r w:rsidRPr="00EA0D30">
              <w:rPr>
                <w:rFonts w:ascii="GHEA Grapalat" w:hAnsi="GHEA Grapalat"/>
                <w:sz w:val="18"/>
                <w:szCs w:val="18"/>
              </w:rPr>
              <w:t>44611200</w:t>
            </w:r>
          </w:p>
        </w:tc>
        <w:tc>
          <w:tcPr>
            <w:tcW w:w="2217" w:type="dxa"/>
            <w:vAlign w:val="center"/>
          </w:tcPr>
          <w:p w:rsidR="00EA0D30" w:rsidRPr="00803DB1" w:rsidRDefault="00EA0D30" w:rsidP="007C2B61">
            <w:pPr>
              <w:jc w:val="center"/>
              <w:rPr>
                <w:rFonts w:ascii="GHEA Grapalat" w:hAnsi="GHEA Grapalat" w:cs="Calibri"/>
                <w:color w:val="000000"/>
                <w:sz w:val="20"/>
                <w:szCs w:val="20"/>
              </w:rPr>
            </w:pPr>
            <w:r w:rsidRPr="00EA0D30">
              <w:rPr>
                <w:rFonts w:ascii="GHEA Grapalat" w:hAnsi="GHEA Grapalat" w:cs="Calibri"/>
                <w:color w:val="000000"/>
                <w:sz w:val="20"/>
                <w:szCs w:val="20"/>
              </w:rPr>
              <w:t>Баллон с газообразным азотом</w:t>
            </w:r>
          </w:p>
        </w:tc>
        <w:tc>
          <w:tcPr>
            <w:tcW w:w="918" w:type="dxa"/>
            <w:vAlign w:val="center"/>
          </w:tcPr>
          <w:p w:rsidR="00EA0D30" w:rsidRPr="00A71D81" w:rsidRDefault="00EA0D30" w:rsidP="00EA0D30">
            <w:pPr>
              <w:jc w:val="center"/>
              <w:rPr>
                <w:rFonts w:ascii="GHEA Grapalat" w:hAnsi="GHEA Grapalat"/>
                <w:lang w:val="pt-BR"/>
              </w:rPr>
            </w:pPr>
            <w:r>
              <w:rPr>
                <w:rFonts w:ascii="GHEA Grapalat" w:hAnsi="GHEA Grapalat"/>
                <w:lang w:val="pt-BR"/>
              </w:rPr>
              <w:t>-</w:t>
            </w:r>
          </w:p>
        </w:tc>
        <w:tc>
          <w:tcPr>
            <w:tcW w:w="953" w:type="dxa"/>
            <w:vAlign w:val="center"/>
          </w:tcPr>
          <w:p w:rsidR="00EA0D30" w:rsidRPr="00A71D81" w:rsidRDefault="00EA0D30" w:rsidP="00EA0D30">
            <w:pPr>
              <w:jc w:val="center"/>
              <w:rPr>
                <w:rFonts w:ascii="GHEA Grapalat" w:hAnsi="GHEA Grapalat"/>
                <w:lang w:val="pt-BR"/>
              </w:rPr>
            </w:pPr>
            <w:r>
              <w:rPr>
                <w:rFonts w:ascii="GHEA Grapalat" w:hAnsi="GHEA Grapalat"/>
                <w:lang w:val="pt-BR"/>
              </w:rPr>
              <w:t>-</w:t>
            </w:r>
          </w:p>
        </w:tc>
        <w:tc>
          <w:tcPr>
            <w:tcW w:w="667" w:type="dxa"/>
            <w:vAlign w:val="center"/>
          </w:tcPr>
          <w:p w:rsidR="00EA0D30" w:rsidRPr="00A71D81" w:rsidRDefault="00EA0D30" w:rsidP="00EA0D30">
            <w:pPr>
              <w:jc w:val="center"/>
              <w:rPr>
                <w:rFonts w:ascii="GHEA Grapalat" w:hAnsi="GHEA Grapalat" w:cs="Arial"/>
                <w:sz w:val="18"/>
                <w:szCs w:val="18"/>
                <w:lang w:val="pt-BR"/>
              </w:rPr>
            </w:pPr>
            <w:r>
              <w:rPr>
                <w:rFonts w:ascii="GHEA Grapalat" w:hAnsi="GHEA Grapalat" w:cs="Arial"/>
                <w:sz w:val="18"/>
                <w:szCs w:val="18"/>
                <w:lang w:val="pt-BR"/>
              </w:rPr>
              <w:t>-</w:t>
            </w:r>
          </w:p>
        </w:tc>
        <w:tc>
          <w:tcPr>
            <w:tcW w:w="814" w:type="dxa"/>
            <w:vAlign w:val="center"/>
          </w:tcPr>
          <w:p w:rsidR="00EA0D30" w:rsidRPr="00A71D81" w:rsidRDefault="00EA0D30" w:rsidP="00EA0D30">
            <w:pPr>
              <w:jc w:val="center"/>
              <w:rPr>
                <w:rFonts w:ascii="GHEA Grapalat" w:hAnsi="GHEA Grapalat" w:cs="Arial"/>
                <w:sz w:val="18"/>
                <w:szCs w:val="18"/>
                <w:lang w:val="pt-BR"/>
              </w:rPr>
            </w:pPr>
            <w:r>
              <w:rPr>
                <w:rFonts w:ascii="GHEA Grapalat" w:hAnsi="GHEA Grapalat" w:cs="Arial"/>
                <w:sz w:val="18"/>
                <w:szCs w:val="18"/>
                <w:lang w:val="pt-BR"/>
              </w:rPr>
              <w:t>-</w:t>
            </w:r>
          </w:p>
        </w:tc>
        <w:tc>
          <w:tcPr>
            <w:tcW w:w="636" w:type="dxa"/>
            <w:vAlign w:val="center"/>
          </w:tcPr>
          <w:p w:rsidR="00EA0D30" w:rsidRPr="007F299C" w:rsidRDefault="00EA0D30" w:rsidP="00EA0D30">
            <w:pPr>
              <w:jc w:val="center"/>
              <w:rPr>
                <w:rFonts w:ascii="GHEA Grapalat" w:hAnsi="GHEA Grapalat" w:cs="Arial"/>
                <w:sz w:val="18"/>
                <w:szCs w:val="18"/>
              </w:rPr>
            </w:pPr>
            <w:r>
              <w:rPr>
                <w:rFonts w:ascii="GHEA Grapalat" w:hAnsi="GHEA Grapalat" w:cs="Arial"/>
                <w:sz w:val="18"/>
                <w:szCs w:val="18"/>
              </w:rPr>
              <w:t>-</w:t>
            </w:r>
          </w:p>
        </w:tc>
        <w:tc>
          <w:tcPr>
            <w:tcW w:w="638" w:type="dxa"/>
            <w:vAlign w:val="center"/>
          </w:tcPr>
          <w:p w:rsidR="00EA0D30" w:rsidRPr="007F299C" w:rsidRDefault="00EA0D30" w:rsidP="00EA0D30">
            <w:pPr>
              <w:jc w:val="center"/>
              <w:rPr>
                <w:rFonts w:ascii="GHEA Grapalat" w:hAnsi="GHEA Grapalat" w:cs="Arial"/>
                <w:sz w:val="18"/>
                <w:szCs w:val="18"/>
              </w:rPr>
            </w:pPr>
            <w:r>
              <w:rPr>
                <w:rFonts w:ascii="GHEA Grapalat" w:hAnsi="GHEA Grapalat" w:cs="Arial"/>
                <w:sz w:val="18"/>
                <w:szCs w:val="18"/>
              </w:rPr>
              <w:t>-</w:t>
            </w:r>
          </w:p>
        </w:tc>
        <w:tc>
          <w:tcPr>
            <w:tcW w:w="682" w:type="dxa"/>
            <w:vAlign w:val="center"/>
          </w:tcPr>
          <w:p w:rsidR="00EA0D30" w:rsidRPr="00B0082D" w:rsidRDefault="00B0082D" w:rsidP="00EA0D30">
            <w:pPr>
              <w:jc w:val="center"/>
              <w:rPr>
                <w:rFonts w:ascii="GHEA Grapalat" w:hAnsi="GHEA Grapalat" w:cs="Arial"/>
                <w:sz w:val="18"/>
                <w:szCs w:val="18"/>
                <w:lang w:val="hy-AM"/>
              </w:rPr>
            </w:pPr>
            <w:r>
              <w:rPr>
                <w:rFonts w:ascii="GHEA Grapalat" w:hAnsi="GHEA Grapalat" w:cs="Arial"/>
                <w:sz w:val="18"/>
                <w:szCs w:val="18"/>
                <w:lang w:val="hy-AM"/>
              </w:rPr>
              <w:t>-</w:t>
            </w:r>
          </w:p>
        </w:tc>
        <w:tc>
          <w:tcPr>
            <w:tcW w:w="794" w:type="dxa"/>
            <w:vAlign w:val="center"/>
          </w:tcPr>
          <w:p w:rsidR="00EA0D30" w:rsidRPr="00B0082D" w:rsidRDefault="00B0082D" w:rsidP="00EA0D30">
            <w:pPr>
              <w:jc w:val="center"/>
              <w:rPr>
                <w:rFonts w:ascii="GHEA Grapalat" w:hAnsi="GHEA Grapalat" w:cs="Arial"/>
                <w:sz w:val="18"/>
                <w:szCs w:val="18"/>
                <w:lang w:val="hy-AM"/>
              </w:rPr>
            </w:pPr>
            <w:r>
              <w:rPr>
                <w:rFonts w:ascii="GHEA Grapalat" w:hAnsi="GHEA Grapalat" w:cs="Arial"/>
                <w:sz w:val="18"/>
                <w:szCs w:val="18"/>
                <w:lang w:val="hy-AM"/>
              </w:rPr>
              <w:t>-</w:t>
            </w:r>
          </w:p>
        </w:tc>
        <w:tc>
          <w:tcPr>
            <w:tcW w:w="864" w:type="dxa"/>
            <w:vAlign w:val="center"/>
          </w:tcPr>
          <w:p w:rsidR="00EA0D30" w:rsidRPr="00A71D81" w:rsidRDefault="00EA0D30" w:rsidP="00EA0D30">
            <w:pPr>
              <w:jc w:val="center"/>
              <w:rPr>
                <w:rFonts w:ascii="GHEA Grapalat" w:hAnsi="GHEA Grapalat" w:cs="Arial"/>
                <w:sz w:val="18"/>
                <w:szCs w:val="18"/>
                <w:lang w:val="pt-BR"/>
              </w:rPr>
            </w:pPr>
            <w:r>
              <w:rPr>
                <w:rFonts w:ascii="GHEA Grapalat" w:hAnsi="GHEA Grapalat" w:cs="Arial"/>
                <w:sz w:val="18"/>
                <w:szCs w:val="18"/>
                <w:lang w:val="pt-BR"/>
              </w:rPr>
              <w:t>100%</w:t>
            </w:r>
          </w:p>
        </w:tc>
        <w:tc>
          <w:tcPr>
            <w:tcW w:w="836" w:type="dxa"/>
            <w:vAlign w:val="center"/>
          </w:tcPr>
          <w:p w:rsidR="00EA0D30" w:rsidRPr="00A71D81" w:rsidRDefault="00EA0D30" w:rsidP="00EA0D30">
            <w:pPr>
              <w:jc w:val="center"/>
              <w:rPr>
                <w:rFonts w:ascii="GHEA Grapalat" w:hAnsi="GHEA Grapalat" w:cs="Arial"/>
                <w:sz w:val="18"/>
                <w:szCs w:val="18"/>
                <w:lang w:val="pt-BR"/>
              </w:rPr>
            </w:pPr>
            <w:r>
              <w:rPr>
                <w:rFonts w:ascii="GHEA Grapalat" w:hAnsi="GHEA Grapalat" w:cs="Arial"/>
                <w:sz w:val="18"/>
                <w:szCs w:val="18"/>
                <w:lang w:val="pt-BR"/>
              </w:rPr>
              <w:t>100%</w:t>
            </w:r>
          </w:p>
        </w:tc>
        <w:tc>
          <w:tcPr>
            <w:tcW w:w="921" w:type="dxa"/>
            <w:vAlign w:val="center"/>
          </w:tcPr>
          <w:p w:rsidR="00EA0D30" w:rsidRPr="00A71D81" w:rsidRDefault="00EA0D30" w:rsidP="00EA0D30">
            <w:pPr>
              <w:jc w:val="center"/>
              <w:rPr>
                <w:rFonts w:ascii="GHEA Grapalat" w:hAnsi="GHEA Grapalat" w:cs="Arial"/>
                <w:sz w:val="18"/>
                <w:szCs w:val="18"/>
                <w:lang w:val="pt-BR"/>
              </w:rPr>
            </w:pPr>
            <w:r>
              <w:rPr>
                <w:rFonts w:ascii="GHEA Grapalat" w:hAnsi="GHEA Grapalat" w:cs="Arial"/>
                <w:sz w:val="18"/>
                <w:szCs w:val="18"/>
                <w:lang w:val="pt-BR"/>
              </w:rPr>
              <w:t>100%</w:t>
            </w:r>
          </w:p>
        </w:tc>
        <w:tc>
          <w:tcPr>
            <w:tcW w:w="840" w:type="dxa"/>
            <w:vAlign w:val="center"/>
          </w:tcPr>
          <w:p w:rsidR="00EA0D30" w:rsidRPr="00A71D81" w:rsidRDefault="00EA0D30" w:rsidP="00EA0D30">
            <w:pPr>
              <w:jc w:val="center"/>
              <w:rPr>
                <w:rFonts w:ascii="GHEA Grapalat" w:hAnsi="GHEA Grapalat" w:cs="Arial"/>
                <w:sz w:val="18"/>
                <w:szCs w:val="18"/>
                <w:lang w:val="pt-BR"/>
              </w:rPr>
            </w:pPr>
            <w:r>
              <w:rPr>
                <w:rFonts w:ascii="GHEA Grapalat" w:hAnsi="GHEA Grapalat" w:cs="Arial"/>
                <w:sz w:val="18"/>
                <w:szCs w:val="18"/>
                <w:lang w:val="pt-BR"/>
              </w:rPr>
              <w:t>100%</w:t>
            </w:r>
          </w:p>
        </w:tc>
        <w:tc>
          <w:tcPr>
            <w:tcW w:w="763" w:type="dxa"/>
            <w:vAlign w:val="center"/>
          </w:tcPr>
          <w:p w:rsidR="00EA0D30" w:rsidRPr="00A71D81" w:rsidRDefault="00EA0D30" w:rsidP="00EA0D30">
            <w:pPr>
              <w:jc w:val="center"/>
              <w:rPr>
                <w:rFonts w:ascii="GHEA Grapalat" w:hAnsi="GHEA Grapalat"/>
                <w:b/>
                <w:lang w:val="pt-BR"/>
              </w:rPr>
            </w:pPr>
            <w:r>
              <w:rPr>
                <w:rFonts w:ascii="GHEA Grapalat" w:hAnsi="GHEA Grapalat" w:cs="Arial"/>
                <w:sz w:val="18"/>
                <w:szCs w:val="18"/>
                <w:lang w:val="pt-BR"/>
              </w:rPr>
              <w:t>100%</w:t>
            </w:r>
          </w:p>
        </w:tc>
      </w:tr>
      <w:tr w:rsidR="00B0082D" w:rsidRPr="00B138F3" w:rsidTr="00B0082D">
        <w:trPr>
          <w:trHeight w:val="404"/>
          <w:jc w:val="center"/>
        </w:trPr>
        <w:tc>
          <w:tcPr>
            <w:tcW w:w="1547" w:type="dxa"/>
            <w:vAlign w:val="center"/>
          </w:tcPr>
          <w:p w:rsidR="00B0082D" w:rsidRPr="00803DB1" w:rsidRDefault="00B0082D" w:rsidP="00B0082D">
            <w:pPr>
              <w:jc w:val="center"/>
              <w:rPr>
                <w:rFonts w:ascii="GHEA Grapalat" w:hAnsi="GHEA Grapalat" w:cs="Calibri"/>
                <w:color w:val="000000"/>
                <w:sz w:val="18"/>
                <w:szCs w:val="18"/>
              </w:rPr>
            </w:pPr>
            <w:r>
              <w:rPr>
                <w:rFonts w:ascii="GHEA Grapalat" w:hAnsi="GHEA Grapalat" w:cs="Calibri"/>
                <w:color w:val="000000"/>
                <w:sz w:val="18"/>
                <w:szCs w:val="18"/>
              </w:rPr>
              <w:t>2</w:t>
            </w:r>
          </w:p>
        </w:tc>
        <w:tc>
          <w:tcPr>
            <w:tcW w:w="1815" w:type="dxa"/>
            <w:vAlign w:val="center"/>
          </w:tcPr>
          <w:p w:rsidR="00B0082D" w:rsidRPr="007F299C" w:rsidRDefault="00B0082D" w:rsidP="00B0082D">
            <w:pPr>
              <w:jc w:val="center"/>
              <w:rPr>
                <w:rFonts w:ascii="GHEA Grapalat" w:hAnsi="GHEA Grapalat"/>
                <w:sz w:val="18"/>
                <w:szCs w:val="18"/>
              </w:rPr>
            </w:pPr>
            <w:r w:rsidRPr="00EA0D30">
              <w:rPr>
                <w:rFonts w:ascii="GHEA Grapalat" w:hAnsi="GHEA Grapalat"/>
                <w:sz w:val="18"/>
                <w:szCs w:val="18"/>
              </w:rPr>
              <w:t>33691421</w:t>
            </w:r>
          </w:p>
        </w:tc>
        <w:tc>
          <w:tcPr>
            <w:tcW w:w="2217" w:type="dxa"/>
            <w:vAlign w:val="center"/>
          </w:tcPr>
          <w:p w:rsidR="00B0082D" w:rsidRPr="007F299C" w:rsidRDefault="00B0082D" w:rsidP="007C2B61">
            <w:pPr>
              <w:jc w:val="center"/>
              <w:rPr>
                <w:rFonts w:ascii="GHEA Grapalat" w:hAnsi="GHEA Grapalat" w:cs="Calibri"/>
                <w:color w:val="000000"/>
                <w:sz w:val="20"/>
                <w:szCs w:val="20"/>
              </w:rPr>
            </w:pPr>
            <w:r w:rsidRPr="00EA0D30">
              <w:rPr>
                <w:rFonts w:ascii="GHEA Grapalat" w:hAnsi="GHEA Grapalat" w:cs="Calibri"/>
                <w:color w:val="000000"/>
                <w:sz w:val="20"/>
                <w:szCs w:val="20"/>
              </w:rPr>
              <w:t>Хлороформ /</w:t>
            </w:r>
            <w:proofErr w:type="spellStart"/>
            <w:r w:rsidRPr="00EA0D30">
              <w:rPr>
                <w:rFonts w:ascii="GHEA Grapalat" w:hAnsi="GHEA Grapalat" w:cs="Calibri"/>
                <w:color w:val="000000"/>
                <w:sz w:val="20"/>
                <w:szCs w:val="20"/>
              </w:rPr>
              <w:t>о.</w:t>
            </w:r>
            <w:proofErr w:type="gramStart"/>
            <w:r w:rsidRPr="00EA0D30">
              <w:rPr>
                <w:rFonts w:ascii="GHEA Grapalat" w:hAnsi="GHEA Grapalat" w:cs="Calibri"/>
                <w:color w:val="000000"/>
                <w:sz w:val="20"/>
                <w:szCs w:val="20"/>
              </w:rPr>
              <w:t>х.ч</w:t>
            </w:r>
            <w:proofErr w:type="spellEnd"/>
            <w:proofErr w:type="gramEnd"/>
            <w:r w:rsidRPr="00EA0D30">
              <w:rPr>
                <w:rFonts w:ascii="GHEA Grapalat" w:hAnsi="GHEA Grapalat" w:cs="Calibri"/>
                <w:color w:val="000000"/>
                <w:sz w:val="20"/>
                <w:szCs w:val="20"/>
              </w:rPr>
              <w:t>/</w:t>
            </w:r>
          </w:p>
        </w:tc>
        <w:tc>
          <w:tcPr>
            <w:tcW w:w="918" w:type="dxa"/>
            <w:vAlign w:val="center"/>
          </w:tcPr>
          <w:p w:rsidR="00B0082D" w:rsidRPr="00A71D81" w:rsidRDefault="00B0082D" w:rsidP="00B0082D">
            <w:pPr>
              <w:jc w:val="center"/>
              <w:rPr>
                <w:rFonts w:ascii="GHEA Grapalat" w:hAnsi="GHEA Grapalat"/>
                <w:lang w:val="pt-BR"/>
              </w:rPr>
            </w:pPr>
            <w:r>
              <w:rPr>
                <w:rFonts w:ascii="GHEA Grapalat" w:hAnsi="GHEA Grapalat"/>
                <w:lang w:val="pt-BR"/>
              </w:rPr>
              <w:t>-</w:t>
            </w:r>
          </w:p>
        </w:tc>
        <w:tc>
          <w:tcPr>
            <w:tcW w:w="953" w:type="dxa"/>
            <w:vAlign w:val="center"/>
          </w:tcPr>
          <w:p w:rsidR="00B0082D" w:rsidRPr="00A71D81" w:rsidRDefault="00B0082D" w:rsidP="00B0082D">
            <w:pPr>
              <w:jc w:val="center"/>
              <w:rPr>
                <w:rFonts w:ascii="GHEA Grapalat" w:hAnsi="GHEA Grapalat"/>
                <w:lang w:val="pt-BR"/>
              </w:rPr>
            </w:pPr>
            <w:r>
              <w:rPr>
                <w:rFonts w:ascii="GHEA Grapalat" w:hAnsi="GHEA Grapalat"/>
                <w:lang w:val="pt-BR"/>
              </w:rPr>
              <w:t>-</w:t>
            </w:r>
          </w:p>
        </w:tc>
        <w:tc>
          <w:tcPr>
            <w:tcW w:w="667" w:type="dxa"/>
            <w:vAlign w:val="center"/>
          </w:tcPr>
          <w:p w:rsidR="00B0082D" w:rsidRPr="00A71D81" w:rsidRDefault="00B0082D" w:rsidP="00B0082D">
            <w:pPr>
              <w:jc w:val="center"/>
              <w:rPr>
                <w:rFonts w:ascii="GHEA Grapalat" w:hAnsi="GHEA Grapalat" w:cs="Arial"/>
                <w:sz w:val="18"/>
                <w:szCs w:val="18"/>
                <w:lang w:val="pt-BR"/>
              </w:rPr>
            </w:pPr>
            <w:r>
              <w:rPr>
                <w:rFonts w:ascii="GHEA Grapalat" w:hAnsi="GHEA Grapalat" w:cs="Arial"/>
                <w:sz w:val="18"/>
                <w:szCs w:val="18"/>
                <w:lang w:val="pt-BR"/>
              </w:rPr>
              <w:t>-</w:t>
            </w:r>
          </w:p>
        </w:tc>
        <w:tc>
          <w:tcPr>
            <w:tcW w:w="814" w:type="dxa"/>
            <w:vAlign w:val="center"/>
          </w:tcPr>
          <w:p w:rsidR="00B0082D" w:rsidRPr="00A71D81" w:rsidRDefault="00B0082D" w:rsidP="00B0082D">
            <w:pPr>
              <w:jc w:val="center"/>
              <w:rPr>
                <w:rFonts w:ascii="GHEA Grapalat" w:hAnsi="GHEA Grapalat" w:cs="Arial"/>
                <w:sz w:val="18"/>
                <w:szCs w:val="18"/>
                <w:lang w:val="pt-BR"/>
              </w:rPr>
            </w:pPr>
            <w:r>
              <w:rPr>
                <w:rFonts w:ascii="GHEA Grapalat" w:hAnsi="GHEA Grapalat" w:cs="Arial"/>
                <w:sz w:val="18"/>
                <w:szCs w:val="18"/>
                <w:lang w:val="pt-BR"/>
              </w:rPr>
              <w:t>-</w:t>
            </w:r>
          </w:p>
        </w:tc>
        <w:tc>
          <w:tcPr>
            <w:tcW w:w="636" w:type="dxa"/>
            <w:vAlign w:val="center"/>
          </w:tcPr>
          <w:p w:rsidR="00B0082D" w:rsidRPr="007F299C" w:rsidRDefault="00B0082D" w:rsidP="00B0082D">
            <w:pPr>
              <w:jc w:val="center"/>
              <w:rPr>
                <w:rFonts w:ascii="GHEA Grapalat" w:hAnsi="GHEA Grapalat" w:cs="Arial"/>
                <w:sz w:val="18"/>
                <w:szCs w:val="18"/>
              </w:rPr>
            </w:pPr>
            <w:r>
              <w:rPr>
                <w:rFonts w:ascii="GHEA Grapalat" w:hAnsi="GHEA Grapalat" w:cs="Arial"/>
                <w:sz w:val="18"/>
                <w:szCs w:val="18"/>
              </w:rPr>
              <w:t>-</w:t>
            </w:r>
          </w:p>
        </w:tc>
        <w:tc>
          <w:tcPr>
            <w:tcW w:w="638" w:type="dxa"/>
            <w:vAlign w:val="center"/>
          </w:tcPr>
          <w:p w:rsidR="00B0082D" w:rsidRPr="007F299C" w:rsidRDefault="00B0082D" w:rsidP="00B0082D">
            <w:pPr>
              <w:jc w:val="center"/>
              <w:rPr>
                <w:rFonts w:ascii="GHEA Grapalat" w:hAnsi="GHEA Grapalat" w:cs="Arial"/>
                <w:sz w:val="18"/>
                <w:szCs w:val="18"/>
              </w:rPr>
            </w:pPr>
            <w:r>
              <w:rPr>
                <w:rFonts w:ascii="GHEA Grapalat" w:hAnsi="GHEA Grapalat" w:cs="Arial"/>
                <w:sz w:val="18"/>
                <w:szCs w:val="18"/>
              </w:rPr>
              <w:t>-</w:t>
            </w:r>
          </w:p>
        </w:tc>
        <w:tc>
          <w:tcPr>
            <w:tcW w:w="682" w:type="dxa"/>
            <w:vAlign w:val="center"/>
          </w:tcPr>
          <w:p w:rsidR="00B0082D" w:rsidRPr="00B0082D" w:rsidRDefault="00B0082D" w:rsidP="00B0082D">
            <w:pPr>
              <w:jc w:val="center"/>
              <w:rPr>
                <w:rFonts w:ascii="GHEA Grapalat" w:hAnsi="GHEA Grapalat" w:cs="Arial"/>
                <w:sz w:val="18"/>
                <w:szCs w:val="18"/>
                <w:lang w:val="hy-AM"/>
              </w:rPr>
            </w:pPr>
            <w:r>
              <w:rPr>
                <w:rFonts w:ascii="GHEA Grapalat" w:hAnsi="GHEA Grapalat" w:cs="Arial"/>
                <w:sz w:val="18"/>
                <w:szCs w:val="18"/>
                <w:lang w:val="hy-AM"/>
              </w:rPr>
              <w:t>-</w:t>
            </w:r>
          </w:p>
        </w:tc>
        <w:tc>
          <w:tcPr>
            <w:tcW w:w="794" w:type="dxa"/>
            <w:vAlign w:val="center"/>
          </w:tcPr>
          <w:p w:rsidR="00B0082D" w:rsidRPr="00B0082D" w:rsidRDefault="00B0082D" w:rsidP="00B0082D">
            <w:pPr>
              <w:jc w:val="center"/>
              <w:rPr>
                <w:rFonts w:ascii="GHEA Grapalat" w:hAnsi="GHEA Grapalat" w:cs="Arial"/>
                <w:sz w:val="18"/>
                <w:szCs w:val="18"/>
                <w:lang w:val="hy-AM"/>
              </w:rPr>
            </w:pPr>
            <w:r>
              <w:rPr>
                <w:rFonts w:ascii="GHEA Grapalat" w:hAnsi="GHEA Grapalat" w:cs="Arial"/>
                <w:sz w:val="18"/>
                <w:szCs w:val="18"/>
                <w:lang w:val="hy-AM"/>
              </w:rPr>
              <w:t>-</w:t>
            </w:r>
          </w:p>
        </w:tc>
        <w:tc>
          <w:tcPr>
            <w:tcW w:w="864" w:type="dxa"/>
            <w:vAlign w:val="center"/>
          </w:tcPr>
          <w:p w:rsidR="00B0082D" w:rsidRPr="00A71D81" w:rsidRDefault="00B0082D" w:rsidP="00B0082D">
            <w:pPr>
              <w:jc w:val="center"/>
              <w:rPr>
                <w:rFonts w:ascii="GHEA Grapalat" w:hAnsi="GHEA Grapalat" w:cs="Arial"/>
                <w:sz w:val="18"/>
                <w:szCs w:val="18"/>
                <w:lang w:val="pt-BR"/>
              </w:rPr>
            </w:pPr>
            <w:r>
              <w:rPr>
                <w:rFonts w:ascii="GHEA Grapalat" w:hAnsi="GHEA Grapalat" w:cs="Arial"/>
                <w:sz w:val="18"/>
                <w:szCs w:val="18"/>
                <w:lang w:val="pt-BR"/>
              </w:rPr>
              <w:t>100%</w:t>
            </w:r>
          </w:p>
        </w:tc>
        <w:tc>
          <w:tcPr>
            <w:tcW w:w="836" w:type="dxa"/>
            <w:vAlign w:val="center"/>
          </w:tcPr>
          <w:p w:rsidR="00B0082D" w:rsidRPr="00A71D81" w:rsidRDefault="00B0082D" w:rsidP="00B0082D">
            <w:pPr>
              <w:jc w:val="center"/>
              <w:rPr>
                <w:rFonts w:ascii="GHEA Grapalat" w:hAnsi="GHEA Grapalat" w:cs="Arial"/>
                <w:sz w:val="18"/>
                <w:szCs w:val="18"/>
                <w:lang w:val="pt-BR"/>
              </w:rPr>
            </w:pPr>
            <w:r>
              <w:rPr>
                <w:rFonts w:ascii="GHEA Grapalat" w:hAnsi="GHEA Grapalat" w:cs="Arial"/>
                <w:sz w:val="18"/>
                <w:szCs w:val="18"/>
                <w:lang w:val="pt-BR"/>
              </w:rPr>
              <w:t>100%</w:t>
            </w:r>
          </w:p>
        </w:tc>
        <w:tc>
          <w:tcPr>
            <w:tcW w:w="921" w:type="dxa"/>
            <w:vAlign w:val="center"/>
          </w:tcPr>
          <w:p w:rsidR="00B0082D" w:rsidRPr="00A71D81" w:rsidRDefault="00B0082D" w:rsidP="00B0082D">
            <w:pPr>
              <w:jc w:val="center"/>
              <w:rPr>
                <w:rFonts w:ascii="GHEA Grapalat" w:hAnsi="GHEA Grapalat" w:cs="Arial"/>
                <w:sz w:val="18"/>
                <w:szCs w:val="18"/>
                <w:lang w:val="pt-BR"/>
              </w:rPr>
            </w:pPr>
            <w:r>
              <w:rPr>
                <w:rFonts w:ascii="GHEA Grapalat" w:hAnsi="GHEA Grapalat" w:cs="Arial"/>
                <w:sz w:val="18"/>
                <w:szCs w:val="18"/>
                <w:lang w:val="pt-BR"/>
              </w:rPr>
              <w:t>100%</w:t>
            </w:r>
          </w:p>
        </w:tc>
        <w:tc>
          <w:tcPr>
            <w:tcW w:w="840" w:type="dxa"/>
            <w:vAlign w:val="center"/>
          </w:tcPr>
          <w:p w:rsidR="00B0082D" w:rsidRPr="00A71D81" w:rsidRDefault="00B0082D" w:rsidP="00B0082D">
            <w:pPr>
              <w:jc w:val="center"/>
              <w:rPr>
                <w:rFonts w:ascii="GHEA Grapalat" w:hAnsi="GHEA Grapalat" w:cs="Arial"/>
                <w:sz w:val="18"/>
                <w:szCs w:val="18"/>
                <w:lang w:val="pt-BR"/>
              </w:rPr>
            </w:pPr>
            <w:r>
              <w:rPr>
                <w:rFonts w:ascii="GHEA Grapalat" w:hAnsi="GHEA Grapalat" w:cs="Arial"/>
                <w:sz w:val="18"/>
                <w:szCs w:val="18"/>
                <w:lang w:val="pt-BR"/>
              </w:rPr>
              <w:t>100%</w:t>
            </w:r>
          </w:p>
        </w:tc>
        <w:tc>
          <w:tcPr>
            <w:tcW w:w="763" w:type="dxa"/>
            <w:vAlign w:val="center"/>
          </w:tcPr>
          <w:p w:rsidR="00B0082D" w:rsidRPr="00A71D81" w:rsidRDefault="00B0082D" w:rsidP="00B0082D">
            <w:pPr>
              <w:jc w:val="center"/>
              <w:rPr>
                <w:rFonts w:ascii="GHEA Grapalat" w:hAnsi="GHEA Grapalat"/>
                <w:b/>
                <w:lang w:val="pt-BR"/>
              </w:rPr>
            </w:pPr>
            <w:r>
              <w:rPr>
                <w:rFonts w:ascii="GHEA Grapalat" w:hAnsi="GHEA Grapalat" w:cs="Arial"/>
                <w:sz w:val="18"/>
                <w:szCs w:val="18"/>
                <w:lang w:val="pt-BR"/>
              </w:rPr>
              <w:t>100%</w:t>
            </w:r>
          </w:p>
        </w:tc>
      </w:tr>
      <w:tr w:rsidR="00B0082D" w:rsidRPr="00B138F3" w:rsidTr="00B0082D">
        <w:trPr>
          <w:trHeight w:val="404"/>
          <w:jc w:val="center"/>
        </w:trPr>
        <w:tc>
          <w:tcPr>
            <w:tcW w:w="1547" w:type="dxa"/>
            <w:vAlign w:val="center"/>
          </w:tcPr>
          <w:p w:rsidR="00B0082D" w:rsidRPr="00803DB1" w:rsidRDefault="00B0082D" w:rsidP="00B0082D">
            <w:pPr>
              <w:jc w:val="center"/>
              <w:rPr>
                <w:rFonts w:ascii="GHEA Grapalat" w:hAnsi="GHEA Grapalat" w:cs="Calibri"/>
                <w:color w:val="000000"/>
                <w:sz w:val="18"/>
                <w:szCs w:val="18"/>
              </w:rPr>
            </w:pPr>
            <w:r>
              <w:rPr>
                <w:rFonts w:ascii="GHEA Grapalat" w:hAnsi="GHEA Grapalat" w:cs="Calibri"/>
                <w:color w:val="000000"/>
                <w:sz w:val="18"/>
                <w:szCs w:val="18"/>
              </w:rPr>
              <w:t>3</w:t>
            </w:r>
          </w:p>
        </w:tc>
        <w:tc>
          <w:tcPr>
            <w:tcW w:w="1815" w:type="dxa"/>
            <w:vAlign w:val="center"/>
          </w:tcPr>
          <w:p w:rsidR="00B0082D" w:rsidRPr="007F299C" w:rsidRDefault="00B0082D" w:rsidP="00B0082D">
            <w:pPr>
              <w:jc w:val="center"/>
              <w:rPr>
                <w:rFonts w:ascii="GHEA Grapalat" w:hAnsi="GHEA Grapalat"/>
                <w:sz w:val="18"/>
                <w:szCs w:val="18"/>
              </w:rPr>
            </w:pPr>
            <w:r w:rsidRPr="00EA0D30">
              <w:rPr>
                <w:rFonts w:ascii="GHEA Grapalat" w:hAnsi="GHEA Grapalat"/>
                <w:sz w:val="18"/>
                <w:szCs w:val="18"/>
              </w:rPr>
              <w:t>33141211</w:t>
            </w:r>
          </w:p>
        </w:tc>
        <w:tc>
          <w:tcPr>
            <w:tcW w:w="2217" w:type="dxa"/>
            <w:vAlign w:val="center"/>
          </w:tcPr>
          <w:p w:rsidR="00B0082D" w:rsidRPr="007F299C" w:rsidRDefault="00B0082D" w:rsidP="007C2B61">
            <w:pPr>
              <w:jc w:val="center"/>
              <w:rPr>
                <w:rFonts w:ascii="GHEA Grapalat" w:hAnsi="GHEA Grapalat" w:cs="Calibri"/>
                <w:color w:val="000000"/>
                <w:sz w:val="20"/>
                <w:szCs w:val="20"/>
              </w:rPr>
            </w:pPr>
            <w:r w:rsidRPr="00EA0D30">
              <w:rPr>
                <w:rFonts w:ascii="GHEA Grapalat" w:hAnsi="GHEA Grapalat" w:cs="Calibri"/>
                <w:color w:val="000000"/>
                <w:sz w:val="20"/>
                <w:szCs w:val="20"/>
              </w:rPr>
              <w:t xml:space="preserve">Реагент для </w:t>
            </w:r>
            <w:proofErr w:type="spellStart"/>
            <w:r w:rsidRPr="00EA0D30">
              <w:rPr>
                <w:rFonts w:ascii="GHEA Grapalat" w:hAnsi="GHEA Grapalat" w:cs="Calibri"/>
                <w:color w:val="000000"/>
                <w:sz w:val="20"/>
                <w:szCs w:val="20"/>
              </w:rPr>
              <w:t>дериватизации</w:t>
            </w:r>
            <w:proofErr w:type="spellEnd"/>
            <w:r w:rsidRPr="00EA0D30">
              <w:rPr>
                <w:rFonts w:ascii="GHEA Grapalat" w:hAnsi="GHEA Grapalat" w:cs="Calibri"/>
                <w:color w:val="000000"/>
                <w:sz w:val="20"/>
                <w:szCs w:val="20"/>
              </w:rPr>
              <w:t xml:space="preserve"> ГХ-МС</w:t>
            </w:r>
          </w:p>
        </w:tc>
        <w:tc>
          <w:tcPr>
            <w:tcW w:w="918" w:type="dxa"/>
            <w:vAlign w:val="center"/>
          </w:tcPr>
          <w:p w:rsidR="00B0082D" w:rsidRPr="00A71D81" w:rsidRDefault="00B0082D" w:rsidP="00B0082D">
            <w:pPr>
              <w:jc w:val="center"/>
              <w:rPr>
                <w:rFonts w:ascii="GHEA Grapalat" w:hAnsi="GHEA Grapalat"/>
                <w:lang w:val="pt-BR"/>
              </w:rPr>
            </w:pPr>
            <w:r>
              <w:rPr>
                <w:rFonts w:ascii="GHEA Grapalat" w:hAnsi="GHEA Grapalat"/>
                <w:lang w:val="pt-BR"/>
              </w:rPr>
              <w:t>-</w:t>
            </w:r>
          </w:p>
        </w:tc>
        <w:tc>
          <w:tcPr>
            <w:tcW w:w="953" w:type="dxa"/>
            <w:vAlign w:val="center"/>
          </w:tcPr>
          <w:p w:rsidR="00B0082D" w:rsidRPr="00A71D81" w:rsidRDefault="00B0082D" w:rsidP="00B0082D">
            <w:pPr>
              <w:jc w:val="center"/>
              <w:rPr>
                <w:rFonts w:ascii="GHEA Grapalat" w:hAnsi="GHEA Grapalat"/>
                <w:lang w:val="pt-BR"/>
              </w:rPr>
            </w:pPr>
            <w:r>
              <w:rPr>
                <w:rFonts w:ascii="GHEA Grapalat" w:hAnsi="GHEA Grapalat"/>
                <w:lang w:val="pt-BR"/>
              </w:rPr>
              <w:t>-</w:t>
            </w:r>
          </w:p>
        </w:tc>
        <w:tc>
          <w:tcPr>
            <w:tcW w:w="667" w:type="dxa"/>
            <w:vAlign w:val="center"/>
          </w:tcPr>
          <w:p w:rsidR="00B0082D" w:rsidRPr="00A71D81" w:rsidRDefault="00B0082D" w:rsidP="00B0082D">
            <w:pPr>
              <w:jc w:val="center"/>
              <w:rPr>
                <w:rFonts w:ascii="GHEA Grapalat" w:hAnsi="GHEA Grapalat" w:cs="Arial"/>
                <w:sz w:val="18"/>
                <w:szCs w:val="18"/>
                <w:lang w:val="pt-BR"/>
              </w:rPr>
            </w:pPr>
            <w:r>
              <w:rPr>
                <w:rFonts w:ascii="GHEA Grapalat" w:hAnsi="GHEA Grapalat" w:cs="Arial"/>
                <w:sz w:val="18"/>
                <w:szCs w:val="18"/>
                <w:lang w:val="pt-BR"/>
              </w:rPr>
              <w:t>-</w:t>
            </w:r>
          </w:p>
        </w:tc>
        <w:tc>
          <w:tcPr>
            <w:tcW w:w="814" w:type="dxa"/>
            <w:vAlign w:val="center"/>
          </w:tcPr>
          <w:p w:rsidR="00B0082D" w:rsidRPr="00A71D81" w:rsidRDefault="00B0082D" w:rsidP="00B0082D">
            <w:pPr>
              <w:jc w:val="center"/>
              <w:rPr>
                <w:rFonts w:ascii="GHEA Grapalat" w:hAnsi="GHEA Grapalat" w:cs="Arial"/>
                <w:sz w:val="18"/>
                <w:szCs w:val="18"/>
                <w:lang w:val="pt-BR"/>
              </w:rPr>
            </w:pPr>
            <w:r>
              <w:rPr>
                <w:rFonts w:ascii="GHEA Grapalat" w:hAnsi="GHEA Grapalat" w:cs="Arial"/>
                <w:sz w:val="18"/>
                <w:szCs w:val="18"/>
                <w:lang w:val="pt-BR"/>
              </w:rPr>
              <w:t>-</w:t>
            </w:r>
          </w:p>
        </w:tc>
        <w:tc>
          <w:tcPr>
            <w:tcW w:w="636" w:type="dxa"/>
            <w:vAlign w:val="center"/>
          </w:tcPr>
          <w:p w:rsidR="00B0082D" w:rsidRPr="007F299C" w:rsidRDefault="00B0082D" w:rsidP="00B0082D">
            <w:pPr>
              <w:jc w:val="center"/>
              <w:rPr>
                <w:rFonts w:ascii="GHEA Grapalat" w:hAnsi="GHEA Grapalat" w:cs="Arial"/>
                <w:sz w:val="18"/>
                <w:szCs w:val="18"/>
              </w:rPr>
            </w:pPr>
            <w:r>
              <w:rPr>
                <w:rFonts w:ascii="GHEA Grapalat" w:hAnsi="GHEA Grapalat" w:cs="Arial"/>
                <w:sz w:val="18"/>
                <w:szCs w:val="18"/>
              </w:rPr>
              <w:t>-</w:t>
            </w:r>
          </w:p>
        </w:tc>
        <w:tc>
          <w:tcPr>
            <w:tcW w:w="638" w:type="dxa"/>
            <w:vAlign w:val="center"/>
          </w:tcPr>
          <w:p w:rsidR="00B0082D" w:rsidRPr="007F299C" w:rsidRDefault="00B0082D" w:rsidP="00B0082D">
            <w:pPr>
              <w:jc w:val="center"/>
              <w:rPr>
                <w:rFonts w:ascii="GHEA Grapalat" w:hAnsi="GHEA Grapalat" w:cs="Arial"/>
                <w:sz w:val="18"/>
                <w:szCs w:val="18"/>
              </w:rPr>
            </w:pPr>
            <w:r>
              <w:rPr>
                <w:rFonts w:ascii="GHEA Grapalat" w:hAnsi="GHEA Grapalat" w:cs="Arial"/>
                <w:sz w:val="18"/>
                <w:szCs w:val="18"/>
              </w:rPr>
              <w:t>-</w:t>
            </w:r>
          </w:p>
        </w:tc>
        <w:tc>
          <w:tcPr>
            <w:tcW w:w="682" w:type="dxa"/>
            <w:vAlign w:val="center"/>
          </w:tcPr>
          <w:p w:rsidR="00B0082D" w:rsidRPr="00B0082D" w:rsidRDefault="00B0082D" w:rsidP="00B0082D">
            <w:pPr>
              <w:jc w:val="center"/>
              <w:rPr>
                <w:rFonts w:ascii="GHEA Grapalat" w:hAnsi="GHEA Grapalat" w:cs="Arial"/>
                <w:sz w:val="18"/>
                <w:szCs w:val="18"/>
                <w:lang w:val="hy-AM"/>
              </w:rPr>
            </w:pPr>
            <w:r>
              <w:rPr>
                <w:rFonts w:ascii="GHEA Grapalat" w:hAnsi="GHEA Grapalat" w:cs="Arial"/>
                <w:sz w:val="18"/>
                <w:szCs w:val="18"/>
                <w:lang w:val="hy-AM"/>
              </w:rPr>
              <w:t>-</w:t>
            </w:r>
          </w:p>
        </w:tc>
        <w:tc>
          <w:tcPr>
            <w:tcW w:w="794" w:type="dxa"/>
            <w:vAlign w:val="center"/>
          </w:tcPr>
          <w:p w:rsidR="00B0082D" w:rsidRPr="00B0082D" w:rsidRDefault="00B0082D" w:rsidP="00B0082D">
            <w:pPr>
              <w:jc w:val="center"/>
              <w:rPr>
                <w:rFonts w:ascii="GHEA Grapalat" w:hAnsi="GHEA Grapalat" w:cs="Arial"/>
                <w:sz w:val="18"/>
                <w:szCs w:val="18"/>
                <w:lang w:val="hy-AM"/>
              </w:rPr>
            </w:pPr>
            <w:r>
              <w:rPr>
                <w:rFonts w:ascii="GHEA Grapalat" w:hAnsi="GHEA Grapalat" w:cs="Arial"/>
                <w:sz w:val="18"/>
                <w:szCs w:val="18"/>
                <w:lang w:val="hy-AM"/>
              </w:rPr>
              <w:t>-</w:t>
            </w:r>
          </w:p>
        </w:tc>
        <w:tc>
          <w:tcPr>
            <w:tcW w:w="864" w:type="dxa"/>
            <w:vAlign w:val="center"/>
          </w:tcPr>
          <w:p w:rsidR="00B0082D" w:rsidRPr="00A71D81" w:rsidRDefault="00B0082D" w:rsidP="00B0082D">
            <w:pPr>
              <w:jc w:val="center"/>
              <w:rPr>
                <w:rFonts w:ascii="GHEA Grapalat" w:hAnsi="GHEA Grapalat" w:cs="Arial"/>
                <w:sz w:val="18"/>
                <w:szCs w:val="18"/>
                <w:lang w:val="pt-BR"/>
              </w:rPr>
            </w:pPr>
            <w:r>
              <w:rPr>
                <w:rFonts w:ascii="GHEA Grapalat" w:hAnsi="GHEA Grapalat" w:cs="Arial"/>
                <w:sz w:val="18"/>
                <w:szCs w:val="18"/>
                <w:lang w:val="pt-BR"/>
              </w:rPr>
              <w:t>100%</w:t>
            </w:r>
          </w:p>
        </w:tc>
        <w:tc>
          <w:tcPr>
            <w:tcW w:w="836" w:type="dxa"/>
            <w:vAlign w:val="center"/>
          </w:tcPr>
          <w:p w:rsidR="00B0082D" w:rsidRPr="00A71D81" w:rsidRDefault="00B0082D" w:rsidP="00B0082D">
            <w:pPr>
              <w:jc w:val="center"/>
              <w:rPr>
                <w:rFonts w:ascii="GHEA Grapalat" w:hAnsi="GHEA Grapalat" w:cs="Arial"/>
                <w:sz w:val="18"/>
                <w:szCs w:val="18"/>
                <w:lang w:val="pt-BR"/>
              </w:rPr>
            </w:pPr>
            <w:r>
              <w:rPr>
                <w:rFonts w:ascii="GHEA Grapalat" w:hAnsi="GHEA Grapalat" w:cs="Arial"/>
                <w:sz w:val="18"/>
                <w:szCs w:val="18"/>
                <w:lang w:val="pt-BR"/>
              </w:rPr>
              <w:t>100%</w:t>
            </w:r>
          </w:p>
        </w:tc>
        <w:tc>
          <w:tcPr>
            <w:tcW w:w="921" w:type="dxa"/>
            <w:vAlign w:val="center"/>
          </w:tcPr>
          <w:p w:rsidR="00B0082D" w:rsidRPr="00A71D81" w:rsidRDefault="00B0082D" w:rsidP="00B0082D">
            <w:pPr>
              <w:jc w:val="center"/>
              <w:rPr>
                <w:rFonts w:ascii="GHEA Grapalat" w:hAnsi="GHEA Grapalat" w:cs="Arial"/>
                <w:sz w:val="18"/>
                <w:szCs w:val="18"/>
                <w:lang w:val="pt-BR"/>
              </w:rPr>
            </w:pPr>
            <w:r>
              <w:rPr>
                <w:rFonts w:ascii="GHEA Grapalat" w:hAnsi="GHEA Grapalat" w:cs="Arial"/>
                <w:sz w:val="18"/>
                <w:szCs w:val="18"/>
                <w:lang w:val="pt-BR"/>
              </w:rPr>
              <w:t>100%</w:t>
            </w:r>
          </w:p>
        </w:tc>
        <w:tc>
          <w:tcPr>
            <w:tcW w:w="840" w:type="dxa"/>
            <w:vAlign w:val="center"/>
          </w:tcPr>
          <w:p w:rsidR="00B0082D" w:rsidRPr="00A71D81" w:rsidRDefault="00B0082D" w:rsidP="00B0082D">
            <w:pPr>
              <w:jc w:val="center"/>
              <w:rPr>
                <w:rFonts w:ascii="GHEA Grapalat" w:hAnsi="GHEA Grapalat" w:cs="Arial"/>
                <w:sz w:val="18"/>
                <w:szCs w:val="18"/>
                <w:lang w:val="pt-BR"/>
              </w:rPr>
            </w:pPr>
            <w:r>
              <w:rPr>
                <w:rFonts w:ascii="GHEA Grapalat" w:hAnsi="GHEA Grapalat" w:cs="Arial"/>
                <w:sz w:val="18"/>
                <w:szCs w:val="18"/>
                <w:lang w:val="pt-BR"/>
              </w:rPr>
              <w:t>100%</w:t>
            </w:r>
          </w:p>
        </w:tc>
        <w:tc>
          <w:tcPr>
            <w:tcW w:w="763" w:type="dxa"/>
            <w:vAlign w:val="center"/>
          </w:tcPr>
          <w:p w:rsidR="00B0082D" w:rsidRPr="00A71D81" w:rsidRDefault="00B0082D" w:rsidP="00B0082D">
            <w:pPr>
              <w:jc w:val="center"/>
              <w:rPr>
                <w:rFonts w:ascii="GHEA Grapalat" w:hAnsi="GHEA Grapalat"/>
                <w:b/>
                <w:lang w:val="pt-BR"/>
              </w:rPr>
            </w:pPr>
            <w:r>
              <w:rPr>
                <w:rFonts w:ascii="GHEA Grapalat" w:hAnsi="GHEA Grapalat" w:cs="Arial"/>
                <w:sz w:val="18"/>
                <w:szCs w:val="18"/>
                <w:lang w:val="pt-BR"/>
              </w:rPr>
              <w:t>100%</w:t>
            </w:r>
          </w:p>
        </w:tc>
      </w:tr>
      <w:bookmarkEnd w:id="12"/>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2F04" w:rsidRDefault="00C52F04">
      <w:r>
        <w:separator/>
      </w:r>
    </w:p>
  </w:endnote>
  <w:endnote w:type="continuationSeparator" w:id="0">
    <w:p w:rsidR="00C52F04" w:rsidRDefault="00C52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4027879"/>
      <w:docPartObj>
        <w:docPartGallery w:val="Page Numbers (Bottom of Page)"/>
        <w:docPartUnique/>
      </w:docPartObj>
    </w:sdtPr>
    <w:sdtEndPr>
      <w:rPr>
        <w:rFonts w:ascii="GHEA Grapalat" w:hAnsi="GHEA Grapalat"/>
        <w:sz w:val="24"/>
        <w:szCs w:val="24"/>
      </w:rPr>
    </w:sdtEndPr>
    <w:sdtContent>
      <w:p w:rsidR="004E38AF" w:rsidRPr="00C861E9" w:rsidRDefault="004E38A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108</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2F04" w:rsidRDefault="00C52F04">
      <w:r>
        <w:separator/>
      </w:r>
    </w:p>
  </w:footnote>
  <w:footnote w:type="continuationSeparator" w:id="0">
    <w:p w:rsidR="00C52F04" w:rsidRDefault="00C52F04">
      <w:r>
        <w:continuationSeparator/>
      </w:r>
    </w:p>
  </w:footnote>
  <w:footnote w:id="1">
    <w:p w:rsidR="004E38AF" w:rsidRPr="00CA2B01" w:rsidRDefault="004E38AF"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4E38AF" w:rsidRPr="00CA2B01" w:rsidRDefault="004E38AF"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4E38AF" w:rsidRPr="00CA2B01" w:rsidRDefault="004E38AF"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 xml:space="preserve">цена закупаемого товара по заявке на закупку в рамках данной процедуры не превышает 25 млн. </w:t>
      </w:r>
      <w:proofErr w:type="spellStart"/>
      <w:r w:rsidRPr="00CA2B01">
        <w:rPr>
          <w:rFonts w:ascii="GHEA Grapalat" w:hAnsi="GHEA Grapalat"/>
          <w:i/>
          <w:sz w:val="20"/>
          <w:szCs w:val="20"/>
        </w:rPr>
        <w:t>драмов</w:t>
      </w:r>
      <w:proofErr w:type="spellEnd"/>
      <w:r w:rsidRPr="00CA2B01">
        <w:rPr>
          <w:rFonts w:ascii="GHEA Grapalat" w:hAnsi="GHEA Grapalat"/>
          <w:i/>
          <w:sz w:val="20"/>
          <w:szCs w:val="20"/>
        </w:rPr>
        <w:t xml:space="preserve"> РА</w:t>
      </w:r>
    </w:p>
  </w:footnote>
  <w:footnote w:id="2">
    <w:p w:rsidR="004E38AF" w:rsidRPr="00A31673" w:rsidRDefault="004E38A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rsidR="004E38AF" w:rsidRPr="008416BA" w:rsidRDefault="004E38AF"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4E38AF" w:rsidRDefault="004E38AF" w:rsidP="006B3E56">
      <w:pPr>
        <w:jc w:val="both"/>
      </w:pPr>
    </w:p>
    <w:p w:rsidR="004E38AF" w:rsidRPr="008B70EB" w:rsidRDefault="004E38AF" w:rsidP="0055588B">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4E38AF" w:rsidRPr="008B70EB" w:rsidRDefault="004E38AF" w:rsidP="0055588B">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w:t>
      </w:r>
      <w:proofErr w:type="gramStart"/>
      <w:r w:rsidRPr="008B70EB">
        <w:rPr>
          <w:rFonts w:ascii="GHEA Grapalat" w:hAnsi="GHEA Grapalat"/>
          <w:i/>
          <w:sz w:val="20"/>
          <w:szCs w:val="20"/>
        </w:rPr>
        <w:t>"</w:t>
      </w:r>
      <w:proofErr w:type="gramEnd"/>
      <w:r w:rsidRPr="008B70EB">
        <w:rPr>
          <w:rFonts w:ascii="GHEA Grapalat" w:hAnsi="GHEA Grapalat"/>
          <w:i/>
          <w:sz w:val="20"/>
          <w:szCs w:val="20"/>
        </w:rPr>
        <w:t xml:space="preserve">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4E38AF" w:rsidRPr="008B70EB" w:rsidRDefault="004E38AF" w:rsidP="0055588B">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4E38AF" w:rsidRPr="0055588B" w:rsidRDefault="004E38AF" w:rsidP="00637230">
      <w:pPr>
        <w:jc w:val="both"/>
        <w:rPr>
          <w:rFonts w:asciiTheme="minorHAnsi" w:hAnsiTheme="minorHAnsi"/>
        </w:rPr>
      </w:pPr>
    </w:p>
  </w:footnote>
  <w:footnote w:id="4">
    <w:p w:rsidR="004E38AF" w:rsidRPr="00D3436F" w:rsidRDefault="004E38A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4E38AF" w:rsidRPr="00D3436F" w:rsidRDefault="004E38AF">
      <w:pPr>
        <w:pStyle w:val="af2"/>
        <w:rPr>
          <w:lang w:val="es-ES"/>
        </w:rPr>
      </w:pPr>
    </w:p>
  </w:footnote>
  <w:footnote w:id="5">
    <w:p w:rsidR="004E38AF" w:rsidRPr="008842CE" w:rsidRDefault="004E38AF" w:rsidP="003D2FE2">
      <w:pPr>
        <w:pStyle w:val="af2"/>
        <w:jc w:val="both"/>
      </w:pPr>
    </w:p>
  </w:footnote>
  <w:footnote w:id="6">
    <w:p w:rsidR="004E38AF" w:rsidRPr="008842CE" w:rsidRDefault="004E38AF" w:rsidP="000A214C">
      <w:pPr>
        <w:pStyle w:val="af2"/>
        <w:jc w:val="both"/>
      </w:pPr>
    </w:p>
  </w:footnote>
  <w:footnote w:id="7">
    <w:p w:rsidR="004E38AF" w:rsidRDefault="004E38AF" w:rsidP="00D3436F">
      <w:pPr>
        <w:pStyle w:val="af2"/>
        <w:widowControl w:val="0"/>
        <w:jc w:val="both"/>
        <w:rPr>
          <w:ins w:id="11"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4E38AF" w:rsidRPr="00F21C0D" w:rsidRDefault="004E38AF" w:rsidP="00D3436F">
      <w:pPr>
        <w:pStyle w:val="af2"/>
        <w:widowControl w:val="0"/>
        <w:jc w:val="both"/>
        <w:rPr>
          <w:lang w:val="hy-AM"/>
        </w:rPr>
      </w:pPr>
    </w:p>
  </w:footnote>
  <w:footnote w:id="8">
    <w:p w:rsidR="004E38AF" w:rsidRPr="00402BC3" w:rsidRDefault="004E38AF"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4E38AF" w:rsidRPr="00552088" w:rsidRDefault="004E38AF"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4E38AF" w:rsidRPr="00D3436F" w:rsidRDefault="004E38AF">
      <w:pPr>
        <w:pStyle w:val="af2"/>
        <w:rPr>
          <w:lang w:val="hy-AM"/>
        </w:rPr>
      </w:pPr>
    </w:p>
  </w:footnote>
  <w:footnote w:id="9">
    <w:p w:rsidR="004E38AF" w:rsidRPr="00D3436F" w:rsidRDefault="004E38AF"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rsidR="004E38AF" w:rsidRPr="008842CE" w:rsidRDefault="004E38AF"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4E38AF" w:rsidRPr="00D3436F" w:rsidRDefault="004E38AF">
      <w:pPr>
        <w:pStyle w:val="af2"/>
        <w:rPr>
          <w:lang w:val="hy-AM"/>
        </w:rPr>
      </w:pPr>
    </w:p>
  </w:footnote>
  <w:footnote w:id="11">
    <w:p w:rsidR="004E38AF" w:rsidRPr="008842CE" w:rsidRDefault="004E38AF"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w:t>
      </w:r>
      <w:proofErr w:type="gramStart"/>
      <w:r w:rsidRPr="008842CE">
        <w:rPr>
          <w:rFonts w:ascii="GHEA Grapalat" w:hAnsi="GHEA Grapalat"/>
          <w:i/>
        </w:rPr>
        <w:t>возрастания..</w:t>
      </w:r>
      <w:proofErr w:type="gramEnd"/>
    </w:p>
  </w:footnote>
  <w:footnote w:id="12">
    <w:p w:rsidR="004E38AF" w:rsidRPr="008842CE" w:rsidRDefault="004E38AF"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3CF411E"/>
    <w:multiLevelType w:val="hybridMultilevel"/>
    <w:tmpl w:val="3AC61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40C07710"/>
    <w:lvl w:ilvl="0" w:tplc="148C9440">
      <w:start w:val="1"/>
      <w:numFmt w:val="bullet"/>
      <w:lvlText w:val=""/>
      <w:lvlJc w:val="left"/>
      <w:pPr>
        <w:ind w:left="1287" w:hanging="360"/>
      </w:pPr>
      <w:rPr>
        <w:rFonts w:ascii="Symbol" w:hAnsi="Symbol" w:hint="default"/>
        <w:color w:val="auto"/>
        <w:u w:val="none"/>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9"/>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28"/>
  </w:num>
  <w:num w:numId="13">
    <w:abstractNumId w:val="26"/>
  </w:num>
  <w:num w:numId="14">
    <w:abstractNumId w:val="11"/>
  </w:num>
  <w:num w:numId="15">
    <w:abstractNumId w:val="27"/>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18"/>
  </w:num>
  <w:num w:numId="25">
    <w:abstractNumId w:val="10"/>
  </w:num>
  <w:num w:numId="26">
    <w:abstractNumId w:val="3"/>
  </w:num>
  <w:num w:numId="27">
    <w:abstractNumId w:val="2"/>
  </w:num>
  <w:num w:numId="28">
    <w:abstractNumId w:val="0"/>
  </w:num>
  <w:num w:numId="29">
    <w:abstractNumId w:val="8"/>
  </w:num>
  <w:num w:numId="30">
    <w:abstractNumId w:val="25"/>
  </w:num>
  <w:num w:numId="31">
    <w:abstractNumId w:val="22"/>
  </w:num>
  <w:num w:numId="32">
    <w:abstractNumId w:val="23"/>
  </w:num>
  <w:num w:numId="33">
    <w:abstractNumId w:val="12"/>
  </w:num>
  <w:num w:numId="34">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96A"/>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51D9"/>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5E30"/>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8F7"/>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20E1"/>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A1B"/>
    <w:rsid w:val="001E3D3F"/>
    <w:rsid w:val="001E402A"/>
    <w:rsid w:val="001E4776"/>
    <w:rsid w:val="001E47D5"/>
    <w:rsid w:val="001E48BA"/>
    <w:rsid w:val="001E4A24"/>
    <w:rsid w:val="001E5412"/>
    <w:rsid w:val="001E55B2"/>
    <w:rsid w:val="001E5687"/>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5C1"/>
    <w:rsid w:val="00230B12"/>
    <w:rsid w:val="00230C8F"/>
    <w:rsid w:val="00232E31"/>
    <w:rsid w:val="00232FE2"/>
    <w:rsid w:val="00233B5F"/>
    <w:rsid w:val="00233BB7"/>
    <w:rsid w:val="00235464"/>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2A0"/>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3165"/>
    <w:rsid w:val="002E3E26"/>
    <w:rsid w:val="002E4305"/>
    <w:rsid w:val="002E530A"/>
    <w:rsid w:val="002E531D"/>
    <w:rsid w:val="002E5691"/>
    <w:rsid w:val="002E57E8"/>
    <w:rsid w:val="002E5FDA"/>
    <w:rsid w:val="002E727E"/>
    <w:rsid w:val="002E7EE1"/>
    <w:rsid w:val="002F0989"/>
    <w:rsid w:val="002F1AB3"/>
    <w:rsid w:val="002F1F78"/>
    <w:rsid w:val="002F2045"/>
    <w:rsid w:val="002F2657"/>
    <w:rsid w:val="002F27C9"/>
    <w:rsid w:val="002F2A55"/>
    <w:rsid w:val="002F2B23"/>
    <w:rsid w:val="002F35FE"/>
    <w:rsid w:val="002F5D03"/>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4C65"/>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08A"/>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2C73"/>
    <w:rsid w:val="003C3660"/>
    <w:rsid w:val="003C3E7A"/>
    <w:rsid w:val="003C53D4"/>
    <w:rsid w:val="003C5795"/>
    <w:rsid w:val="003C5E16"/>
    <w:rsid w:val="003C61D5"/>
    <w:rsid w:val="003C670C"/>
    <w:rsid w:val="003C6A92"/>
    <w:rsid w:val="003C7160"/>
    <w:rsid w:val="003C78D9"/>
    <w:rsid w:val="003D0075"/>
    <w:rsid w:val="003D0E3C"/>
    <w:rsid w:val="003D14E9"/>
    <w:rsid w:val="003D1CB7"/>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3D6E"/>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61C"/>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AD7"/>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4FF3"/>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AF"/>
    <w:rsid w:val="004E442C"/>
    <w:rsid w:val="004E54F5"/>
    <w:rsid w:val="004E5843"/>
    <w:rsid w:val="004E6A12"/>
    <w:rsid w:val="004E6E9A"/>
    <w:rsid w:val="004E7015"/>
    <w:rsid w:val="004F009E"/>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588B"/>
    <w:rsid w:val="0055623A"/>
    <w:rsid w:val="005563D9"/>
    <w:rsid w:val="00556673"/>
    <w:rsid w:val="00557E3D"/>
    <w:rsid w:val="00561665"/>
    <w:rsid w:val="00561AD9"/>
    <w:rsid w:val="00562EB1"/>
    <w:rsid w:val="0056331A"/>
    <w:rsid w:val="005639B0"/>
    <w:rsid w:val="005646FC"/>
    <w:rsid w:val="00564A46"/>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05BC"/>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B36"/>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3A4"/>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E766B"/>
    <w:rsid w:val="005F0715"/>
    <w:rsid w:val="005F09CE"/>
    <w:rsid w:val="005F1793"/>
    <w:rsid w:val="005F1DBB"/>
    <w:rsid w:val="005F1F95"/>
    <w:rsid w:val="005F25EF"/>
    <w:rsid w:val="005F2F3B"/>
    <w:rsid w:val="005F2FE8"/>
    <w:rsid w:val="005F53F2"/>
    <w:rsid w:val="005F581A"/>
    <w:rsid w:val="005F6602"/>
    <w:rsid w:val="005F7C1D"/>
    <w:rsid w:val="00602490"/>
    <w:rsid w:val="0060526C"/>
    <w:rsid w:val="006057C9"/>
    <w:rsid w:val="00606328"/>
    <w:rsid w:val="0060652B"/>
    <w:rsid w:val="00606B84"/>
    <w:rsid w:val="00607120"/>
    <w:rsid w:val="00607F7B"/>
    <w:rsid w:val="00610EA1"/>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875"/>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311"/>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6EE"/>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78C"/>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57B"/>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657"/>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B61"/>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299C"/>
    <w:rsid w:val="007F4126"/>
    <w:rsid w:val="007F503F"/>
    <w:rsid w:val="007F5A5F"/>
    <w:rsid w:val="007F6722"/>
    <w:rsid w:val="008013BF"/>
    <w:rsid w:val="008013DA"/>
    <w:rsid w:val="00801A4F"/>
    <w:rsid w:val="00801AC7"/>
    <w:rsid w:val="00802C55"/>
    <w:rsid w:val="008030B6"/>
    <w:rsid w:val="00803DB1"/>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295D"/>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105"/>
    <w:rsid w:val="009732B6"/>
    <w:rsid w:val="00973601"/>
    <w:rsid w:val="0097362A"/>
    <w:rsid w:val="00973BAB"/>
    <w:rsid w:val="00973FB1"/>
    <w:rsid w:val="00974EA8"/>
    <w:rsid w:val="00975560"/>
    <w:rsid w:val="00976CAD"/>
    <w:rsid w:val="009771B9"/>
    <w:rsid w:val="009775DB"/>
    <w:rsid w:val="00981214"/>
    <w:rsid w:val="009813C4"/>
    <w:rsid w:val="00981540"/>
    <w:rsid w:val="00981DDA"/>
    <w:rsid w:val="00982181"/>
    <w:rsid w:val="0098244A"/>
    <w:rsid w:val="00983754"/>
    <w:rsid w:val="009839DA"/>
    <w:rsid w:val="00983AF5"/>
    <w:rsid w:val="0098415B"/>
    <w:rsid w:val="00984456"/>
    <w:rsid w:val="00984BDB"/>
    <w:rsid w:val="00985291"/>
    <w:rsid w:val="009865B0"/>
    <w:rsid w:val="009873F3"/>
    <w:rsid w:val="00987E76"/>
    <w:rsid w:val="00990375"/>
    <w:rsid w:val="00990561"/>
    <w:rsid w:val="00990C42"/>
    <w:rsid w:val="009911A0"/>
    <w:rsid w:val="0099126C"/>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D91"/>
    <w:rsid w:val="009F0E95"/>
    <w:rsid w:val="009F10E4"/>
    <w:rsid w:val="009F18D0"/>
    <w:rsid w:val="009F1FF7"/>
    <w:rsid w:val="009F2561"/>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088"/>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D7BC1"/>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082D"/>
    <w:rsid w:val="00B011DF"/>
    <w:rsid w:val="00B013C0"/>
    <w:rsid w:val="00B01495"/>
    <w:rsid w:val="00B01568"/>
    <w:rsid w:val="00B025A2"/>
    <w:rsid w:val="00B027B8"/>
    <w:rsid w:val="00B02A31"/>
    <w:rsid w:val="00B03678"/>
    <w:rsid w:val="00B04537"/>
    <w:rsid w:val="00B04817"/>
    <w:rsid w:val="00B048B2"/>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2E8B"/>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11AC"/>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F04"/>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B9F"/>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CE5"/>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63AC"/>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C83"/>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661"/>
    <w:rsid w:val="00DA1801"/>
    <w:rsid w:val="00DA187D"/>
    <w:rsid w:val="00DA1AF1"/>
    <w:rsid w:val="00DA2289"/>
    <w:rsid w:val="00DA3EA6"/>
    <w:rsid w:val="00DA3F9C"/>
    <w:rsid w:val="00DA41B1"/>
    <w:rsid w:val="00DA4643"/>
    <w:rsid w:val="00DA4DD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05E"/>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37D3"/>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7F2"/>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0D3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6AA2"/>
    <w:rsid w:val="00EF7868"/>
    <w:rsid w:val="00EF7A00"/>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5B8B"/>
    <w:rsid w:val="00FD7291"/>
    <w:rsid w:val="00FD7772"/>
    <w:rsid w:val="00FD7E8E"/>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7F66FF1-ECEE-439E-BCCA-30AECC515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med78@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5072B-9A6B-4001-9158-860E27CA6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2190</TotalTime>
  <Pages>86</Pages>
  <Words>19934</Words>
  <Characters>113630</Characters>
  <Application>Microsoft Office Word</Application>
  <DocSecurity>0</DocSecurity>
  <Lines>946</Lines>
  <Paragraphs>266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133298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1215</cp:revision>
  <cp:lastPrinted>2018-02-16T07:12:00Z</cp:lastPrinted>
  <dcterms:created xsi:type="dcterms:W3CDTF">2019-10-28T07:04:00Z</dcterms:created>
  <dcterms:modified xsi:type="dcterms:W3CDTF">2023-07-11T05:34:00Z</dcterms:modified>
</cp:coreProperties>
</file>